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CDC72" w14:textId="2AFC4A0A" w:rsidR="005A61DA" w:rsidRPr="00302A76" w:rsidRDefault="005A61DA" w:rsidP="005A61DA">
      <w:pPr>
        <w:rPr>
          <w:rFonts w:ascii="Cambria" w:hAnsi="Cambria" w:cs="Times New Roman"/>
          <w:b/>
        </w:rPr>
      </w:pPr>
      <w:r w:rsidRPr="00302A76">
        <w:rPr>
          <w:rFonts w:ascii="Cambria" w:hAnsi="Cambria" w:cs="Times New Roman"/>
          <w:b/>
          <w:sz w:val="28"/>
          <w:szCs w:val="28"/>
        </w:rPr>
        <w:t>PI Name:</w:t>
      </w:r>
      <w:r w:rsidRPr="00302A76">
        <w:rPr>
          <w:rFonts w:ascii="Cambria" w:hAnsi="Cambria" w:cs="Times New Roman"/>
          <w:b/>
        </w:rPr>
        <w:t xml:space="preserve"> </w:t>
      </w:r>
      <w:proofErr w:type="spellStart"/>
      <w:r w:rsidR="006D3249" w:rsidRPr="00302A76">
        <w:rPr>
          <w:rFonts w:ascii="Cambria" w:hAnsi="Cambria" w:cs="Times New Roman"/>
        </w:rPr>
        <w:t>Vy</w:t>
      </w:r>
      <w:proofErr w:type="spellEnd"/>
      <w:r w:rsidR="006D3249" w:rsidRPr="00302A76">
        <w:rPr>
          <w:rFonts w:ascii="Cambria" w:hAnsi="Cambria" w:cs="Times New Roman"/>
        </w:rPr>
        <w:t xml:space="preserve"> M. Dong</w:t>
      </w:r>
      <w:r w:rsidR="005402C4">
        <w:rPr>
          <w:rFonts w:ascii="Cambria" w:hAnsi="Cambria" w:cs="Times New Roman"/>
        </w:rPr>
        <w:t xml:space="preserve"> &amp; Diane Le</w:t>
      </w:r>
    </w:p>
    <w:p w14:paraId="1242078A" w14:textId="1383FBC5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Science Education Title</w:t>
      </w:r>
      <w:r w:rsidRPr="00302A76">
        <w:rPr>
          <w:rFonts w:ascii="Cambria" w:hAnsi="Cambria" w:cs="Times New Roman"/>
        </w:rPr>
        <w:t xml:space="preserve">: </w:t>
      </w:r>
      <w:r w:rsidR="006D3249" w:rsidRPr="00302A76">
        <w:rPr>
          <w:rFonts w:ascii="Cambria" w:hAnsi="Cambria" w:cs="Times New Roman"/>
          <w:i/>
        </w:rPr>
        <w:t>n</w:t>
      </w:r>
      <w:r w:rsidR="006D3249" w:rsidRPr="00302A76">
        <w:rPr>
          <w:rFonts w:ascii="Cambria" w:hAnsi="Cambria" w:cs="Times New Roman"/>
        </w:rPr>
        <w:t>-</w:t>
      </w:r>
      <w:proofErr w:type="spellStart"/>
      <w:r w:rsidR="006D3249" w:rsidRPr="00302A76">
        <w:rPr>
          <w:rFonts w:ascii="Cambria" w:hAnsi="Cambria" w:cs="Times New Roman"/>
        </w:rPr>
        <w:t>Bu</w:t>
      </w:r>
      <w:r w:rsidR="00E435AD" w:rsidRPr="00302A76">
        <w:rPr>
          <w:rFonts w:ascii="Cambria" w:hAnsi="Cambria" w:cs="Times New Roman"/>
        </w:rPr>
        <w:t>tyl</w:t>
      </w:r>
      <w:r w:rsidR="00AA71ED" w:rsidRPr="00302A76">
        <w:rPr>
          <w:rFonts w:ascii="Cambria" w:hAnsi="Cambria" w:cs="Times New Roman"/>
        </w:rPr>
        <w:t>lithium</w:t>
      </w:r>
      <w:proofErr w:type="spellEnd"/>
      <w:r w:rsidR="005402C4">
        <w:rPr>
          <w:rFonts w:ascii="Cambria" w:hAnsi="Cambria" w:cs="Times New Roman"/>
        </w:rPr>
        <w:t xml:space="preserve"> T</w:t>
      </w:r>
      <w:r w:rsidR="006D3249" w:rsidRPr="00302A76">
        <w:rPr>
          <w:rFonts w:ascii="Cambria" w:hAnsi="Cambria" w:cs="Times New Roman"/>
        </w:rPr>
        <w:t>itration</w:t>
      </w:r>
      <w:ins w:id="0" w:author="KKDL" w:date="2016-08-14T18:58:00Z">
        <w:r w:rsidR="006F1A2D">
          <w:rPr>
            <w:rFonts w:ascii="Cambria" w:hAnsi="Cambria" w:cs="Times New Roman"/>
          </w:rPr>
          <w:t xml:space="preserve"> </w:t>
        </w:r>
        <w:r w:rsidR="006F1A2D">
          <w:rPr>
            <w:rFonts w:ascii="Cambria" w:hAnsi="Cambria" w:cs="Times New Roman"/>
          </w:rPr>
          <w:t xml:space="preserve">and Addition of </w:t>
        </w:r>
        <w:r w:rsidR="006F1A2D" w:rsidRPr="00302A76">
          <w:rPr>
            <w:rFonts w:ascii="Cambria" w:hAnsi="Cambria" w:cs="Times New Roman"/>
            <w:i/>
          </w:rPr>
          <w:t>n</w:t>
        </w:r>
        <w:r w:rsidR="006F1A2D" w:rsidRPr="00302A76">
          <w:rPr>
            <w:rFonts w:ascii="Cambria" w:hAnsi="Cambria" w:cs="Times New Roman"/>
          </w:rPr>
          <w:t>-</w:t>
        </w:r>
        <w:proofErr w:type="spellStart"/>
        <w:r w:rsidR="006F1A2D" w:rsidRPr="00302A76">
          <w:rPr>
            <w:rFonts w:ascii="Cambria" w:hAnsi="Cambria" w:cs="Times New Roman"/>
          </w:rPr>
          <w:t>Butyllithium</w:t>
        </w:r>
        <w:proofErr w:type="spellEnd"/>
        <w:r w:rsidR="006F1A2D">
          <w:rPr>
            <w:rFonts w:ascii="Cambria" w:hAnsi="Cambria" w:cs="Times New Roman"/>
          </w:rPr>
          <w:t xml:space="preserve"> to </w:t>
        </w:r>
        <w:proofErr w:type="spellStart"/>
        <w:r w:rsidR="006F1A2D">
          <w:rPr>
            <w:rFonts w:ascii="Cambria" w:hAnsi="Cambria" w:cs="Times New Roman"/>
          </w:rPr>
          <w:t>Benzaldehyde</w:t>
        </w:r>
      </w:ins>
      <w:proofErr w:type="spellEnd"/>
    </w:p>
    <w:p w14:paraId="4D366B91" w14:textId="77777777" w:rsidR="005402C4" w:rsidRDefault="005402C4" w:rsidP="005A61DA">
      <w:pPr>
        <w:rPr>
          <w:rFonts w:ascii="Cambria" w:hAnsi="Cambria" w:cs="Times New Roman"/>
          <w:b/>
          <w:sz w:val="28"/>
        </w:rPr>
      </w:pPr>
    </w:p>
    <w:p w14:paraId="0A27F202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Overview</w:t>
      </w:r>
      <w:r w:rsidRPr="00302A76">
        <w:rPr>
          <w:rFonts w:ascii="Cambria" w:hAnsi="Cambria" w:cs="Times New Roman"/>
        </w:rPr>
        <w:t xml:space="preserve">: </w:t>
      </w:r>
    </w:p>
    <w:p w14:paraId="397BE508" w14:textId="2B78F0F1" w:rsidR="00302A76" w:rsidRDefault="005A61DA" w:rsidP="00302A76">
      <w:pPr>
        <w:spacing w:after="0"/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t xml:space="preserve">This experiment </w:t>
      </w:r>
      <w:r w:rsidR="006D3249" w:rsidRPr="00302A76">
        <w:rPr>
          <w:rFonts w:ascii="Cambria" w:hAnsi="Cambria" w:cs="Times New Roman"/>
        </w:rPr>
        <w:t xml:space="preserve">will demonstrate </w:t>
      </w:r>
      <w:r w:rsidR="00741D27" w:rsidRPr="00302A76">
        <w:rPr>
          <w:rFonts w:ascii="Cambria" w:hAnsi="Cambria" w:cs="Times New Roman"/>
        </w:rPr>
        <w:t>a simple</w:t>
      </w:r>
      <w:r w:rsidR="006D3249" w:rsidRPr="00302A76">
        <w:rPr>
          <w:rFonts w:ascii="Cambria" w:hAnsi="Cambria" w:cs="Times New Roman"/>
        </w:rPr>
        <w:t xml:space="preserve"> technique to titrate and obtain an accurate concentration of </w:t>
      </w:r>
      <w:r w:rsidR="00002881">
        <w:rPr>
          <w:rFonts w:ascii="Cambria" w:hAnsi="Cambria" w:cs="Times New Roman"/>
        </w:rPr>
        <w:t xml:space="preserve">the </w:t>
      </w:r>
      <w:proofErr w:type="spellStart"/>
      <w:r w:rsidR="00116863" w:rsidRPr="00302A76">
        <w:rPr>
          <w:rFonts w:ascii="Cambria" w:hAnsi="Cambria" w:cs="Times New Roman"/>
        </w:rPr>
        <w:t>organolithium</w:t>
      </w:r>
      <w:proofErr w:type="spellEnd"/>
      <w:r w:rsidR="006D3249" w:rsidRPr="00302A76">
        <w:rPr>
          <w:rFonts w:ascii="Cambria" w:hAnsi="Cambria" w:cs="Times New Roman"/>
        </w:rPr>
        <w:t xml:space="preserve"> reagent, </w:t>
      </w:r>
      <w:r w:rsidR="006D3249" w:rsidRPr="00302A76">
        <w:rPr>
          <w:rFonts w:ascii="Cambria" w:hAnsi="Cambria" w:cs="Times New Roman"/>
          <w:i/>
        </w:rPr>
        <w:t>n</w:t>
      </w:r>
      <w:r w:rsidR="00741D27" w:rsidRPr="00302A76">
        <w:rPr>
          <w:rFonts w:ascii="Cambria" w:hAnsi="Cambria" w:cs="Times New Roman"/>
        </w:rPr>
        <w:t>-</w:t>
      </w:r>
      <w:proofErr w:type="spellStart"/>
      <w:r w:rsidR="00002881">
        <w:rPr>
          <w:rFonts w:ascii="Cambria" w:hAnsi="Cambria" w:cs="Times New Roman"/>
        </w:rPr>
        <w:t>b</w:t>
      </w:r>
      <w:r w:rsidR="00741D27" w:rsidRPr="00302A76">
        <w:rPr>
          <w:rFonts w:ascii="Cambria" w:hAnsi="Cambria" w:cs="Times New Roman"/>
        </w:rPr>
        <w:t>utyllithium</w:t>
      </w:r>
      <w:proofErr w:type="spellEnd"/>
      <w:r w:rsidR="00741D27" w:rsidRPr="00302A76">
        <w:rPr>
          <w:rFonts w:ascii="Cambria" w:hAnsi="Cambria" w:cs="Times New Roman"/>
        </w:rPr>
        <w:t xml:space="preserve"> (</w:t>
      </w:r>
      <w:r w:rsidR="00741D27" w:rsidRPr="00302A76">
        <w:rPr>
          <w:rFonts w:ascii="Cambria" w:hAnsi="Cambria" w:cs="Times New Roman"/>
          <w:i/>
        </w:rPr>
        <w:t>n</w:t>
      </w:r>
      <w:r w:rsidR="00741D27" w:rsidRPr="00302A76">
        <w:rPr>
          <w:rFonts w:ascii="Cambria" w:hAnsi="Cambria" w:cs="Times New Roman"/>
        </w:rPr>
        <w:t>-</w:t>
      </w:r>
      <w:proofErr w:type="spellStart"/>
      <w:r w:rsidR="00741D27" w:rsidRPr="00302A76">
        <w:rPr>
          <w:rFonts w:ascii="Cambria" w:hAnsi="Cambria" w:cs="Times New Roman"/>
        </w:rPr>
        <w:t>BuLi</w:t>
      </w:r>
      <w:proofErr w:type="spellEnd"/>
      <w:r w:rsidR="00741D27" w:rsidRPr="00302A76">
        <w:rPr>
          <w:rFonts w:ascii="Cambria" w:hAnsi="Cambria" w:cs="Times New Roman"/>
        </w:rPr>
        <w:t>)</w:t>
      </w:r>
      <w:r w:rsidR="006D3249" w:rsidRPr="00302A76">
        <w:rPr>
          <w:rFonts w:ascii="Cambria" w:hAnsi="Cambria" w:cs="Times New Roman"/>
        </w:rPr>
        <w:t xml:space="preserve">. </w:t>
      </w:r>
      <w:proofErr w:type="spellStart"/>
      <w:r w:rsidR="00116863" w:rsidRPr="00302A76">
        <w:rPr>
          <w:rFonts w:ascii="Cambria" w:hAnsi="Cambria" w:cs="Times New Roman"/>
        </w:rPr>
        <w:t>Organolithium</w:t>
      </w:r>
      <w:proofErr w:type="spellEnd"/>
      <w:r w:rsidR="006D3249" w:rsidRPr="00302A76">
        <w:rPr>
          <w:rFonts w:ascii="Cambria" w:hAnsi="Cambria" w:cs="Times New Roman"/>
        </w:rPr>
        <w:t xml:space="preserve"> reagents are extremely </w:t>
      </w:r>
      <w:proofErr w:type="gramStart"/>
      <w:r w:rsidR="006D3249" w:rsidRPr="00302A76">
        <w:rPr>
          <w:rFonts w:ascii="Cambria" w:hAnsi="Cambria" w:cs="Times New Roman"/>
        </w:rPr>
        <w:t>air- and moisture-sensitive</w:t>
      </w:r>
      <w:proofErr w:type="gramEnd"/>
      <w:r w:rsidR="006D3249" w:rsidRPr="00302A76">
        <w:rPr>
          <w:rFonts w:ascii="Cambria" w:hAnsi="Cambria" w:cs="Times New Roman"/>
        </w:rPr>
        <w:t xml:space="preserve"> and proper care must be </w:t>
      </w:r>
      <w:r w:rsidR="00116863" w:rsidRPr="00302A76">
        <w:rPr>
          <w:rFonts w:ascii="Cambria" w:hAnsi="Cambria" w:cs="Times New Roman"/>
        </w:rPr>
        <w:t xml:space="preserve">taken </w:t>
      </w:r>
      <w:r w:rsidR="00D92515">
        <w:rPr>
          <w:rFonts w:ascii="Cambria" w:hAnsi="Cambria" w:cs="Times New Roman"/>
        </w:rPr>
        <w:t>to maintain the quality of the reagent</w:t>
      </w:r>
      <w:r w:rsidR="00741D27" w:rsidRPr="00302A76">
        <w:rPr>
          <w:rFonts w:ascii="Cambria" w:hAnsi="Cambria" w:cs="Times New Roman"/>
        </w:rPr>
        <w:t xml:space="preserve"> so that </w:t>
      </w:r>
      <w:r w:rsidR="00D92515">
        <w:rPr>
          <w:rFonts w:ascii="Cambria" w:hAnsi="Cambria" w:cs="Times New Roman"/>
        </w:rPr>
        <w:t>it</w:t>
      </w:r>
      <w:r w:rsidR="00741D27" w:rsidRPr="00302A76">
        <w:rPr>
          <w:rFonts w:ascii="Cambria" w:hAnsi="Cambria" w:cs="Times New Roman"/>
        </w:rPr>
        <w:t xml:space="preserve"> may be used successfully in a reaction. The </w:t>
      </w:r>
      <w:r w:rsidR="00741D27" w:rsidRPr="00302A76">
        <w:rPr>
          <w:rFonts w:ascii="Cambria" w:hAnsi="Cambria" w:cs="Times New Roman"/>
          <w:i/>
        </w:rPr>
        <w:t>n</w:t>
      </w:r>
      <w:r w:rsidR="00741D27" w:rsidRPr="00302A76">
        <w:rPr>
          <w:rFonts w:ascii="Cambria" w:hAnsi="Cambria" w:cs="Times New Roman"/>
        </w:rPr>
        <w:t>-</w:t>
      </w:r>
      <w:proofErr w:type="spellStart"/>
      <w:r w:rsidR="00741D27" w:rsidRPr="00302A76">
        <w:rPr>
          <w:rFonts w:ascii="Cambria" w:hAnsi="Cambria" w:cs="Times New Roman"/>
        </w:rPr>
        <w:t>BuLi</w:t>
      </w:r>
      <w:proofErr w:type="spellEnd"/>
      <w:r w:rsidR="00741D27" w:rsidRPr="00302A76">
        <w:rPr>
          <w:rFonts w:ascii="Cambria" w:hAnsi="Cambria" w:cs="Times New Roman"/>
          <w:i/>
        </w:rPr>
        <w:t xml:space="preserve"> </w:t>
      </w:r>
      <w:r w:rsidR="00741D27" w:rsidRPr="00302A76">
        <w:rPr>
          <w:rFonts w:ascii="Cambria" w:hAnsi="Cambria" w:cs="Times New Roman"/>
        </w:rPr>
        <w:t>titration experiments should be performed</w:t>
      </w:r>
      <w:r w:rsidR="00B36A17">
        <w:rPr>
          <w:rFonts w:ascii="Cambria" w:hAnsi="Cambria" w:cs="Times New Roman"/>
        </w:rPr>
        <w:t xml:space="preserve"> regularly to obtain accurate concentrations</w:t>
      </w:r>
      <w:r w:rsidR="00447633">
        <w:rPr>
          <w:rFonts w:ascii="Cambria" w:hAnsi="Cambria" w:cs="Times New Roman"/>
        </w:rPr>
        <w:t xml:space="preserve"> prior to usage in a chemical reaction</w:t>
      </w:r>
      <w:r w:rsidR="00B36A17">
        <w:rPr>
          <w:rFonts w:ascii="Cambria" w:hAnsi="Cambria" w:cs="Times New Roman"/>
        </w:rPr>
        <w:t>.</w:t>
      </w:r>
      <w:ins w:id="1" w:author="KKDL" w:date="2016-08-14T18:59:00Z">
        <w:r w:rsidR="006F1A2D">
          <w:rPr>
            <w:rFonts w:ascii="Cambria" w:hAnsi="Cambria" w:cs="Times New Roman"/>
          </w:rPr>
          <w:t xml:space="preserve"> </w:t>
        </w:r>
        <w:r w:rsidR="006F1A2D">
          <w:rPr>
            <w:rFonts w:ascii="Cambria" w:hAnsi="Cambria" w:cs="Times New Roman"/>
          </w:rPr>
          <w:t xml:space="preserve">Subsequently, we will demonstrate the addition of the titrated </w:t>
        </w:r>
        <w:r w:rsidR="006F1A2D">
          <w:rPr>
            <w:rFonts w:ascii="Cambria" w:hAnsi="Cambria" w:cs="Times New Roman"/>
            <w:i/>
          </w:rPr>
          <w:t>n</w:t>
        </w:r>
        <w:r w:rsidR="006F1A2D">
          <w:rPr>
            <w:rFonts w:ascii="Cambria" w:hAnsi="Cambria" w:cs="Times New Roman"/>
          </w:rPr>
          <w:t>-</w:t>
        </w:r>
        <w:proofErr w:type="spellStart"/>
        <w:r w:rsidR="006F1A2D">
          <w:rPr>
            <w:rFonts w:ascii="Cambria" w:hAnsi="Cambria" w:cs="Times New Roman"/>
          </w:rPr>
          <w:t>BuLi</w:t>
        </w:r>
        <w:proofErr w:type="spellEnd"/>
        <w:r w:rsidR="006F1A2D">
          <w:rPr>
            <w:rFonts w:ascii="Cambria" w:hAnsi="Cambria" w:cs="Times New Roman"/>
          </w:rPr>
          <w:t xml:space="preserve"> to </w:t>
        </w:r>
        <w:proofErr w:type="spellStart"/>
        <w:r w:rsidR="006F1A2D">
          <w:rPr>
            <w:rFonts w:ascii="Cambria" w:hAnsi="Cambria" w:cs="Times New Roman"/>
          </w:rPr>
          <w:t>benzaldehyde</w:t>
        </w:r>
        <w:proofErr w:type="spellEnd"/>
        <w:r w:rsidR="006F1A2D">
          <w:rPr>
            <w:rFonts w:ascii="Cambria" w:hAnsi="Cambria" w:cs="Times New Roman"/>
          </w:rPr>
          <w:t>.</w:t>
        </w:r>
      </w:ins>
    </w:p>
    <w:p w14:paraId="7A7B0C07" w14:textId="77777777" w:rsidR="006C512D" w:rsidRPr="00302A76" w:rsidRDefault="006C512D" w:rsidP="00302A76">
      <w:pPr>
        <w:spacing w:after="0"/>
        <w:rPr>
          <w:rFonts w:ascii="Cambria" w:hAnsi="Cambria" w:cs="Times New Roman"/>
        </w:rPr>
      </w:pPr>
    </w:p>
    <w:p w14:paraId="3BC96C9F" w14:textId="77777777" w:rsidR="005402C4" w:rsidRDefault="005402C4" w:rsidP="005A61DA">
      <w:pPr>
        <w:rPr>
          <w:rFonts w:ascii="Cambria" w:hAnsi="Cambria" w:cs="Times New Roman"/>
          <w:b/>
          <w:sz w:val="28"/>
          <w:szCs w:val="28"/>
        </w:rPr>
      </w:pPr>
    </w:p>
    <w:p w14:paraId="610E477C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  <w:szCs w:val="28"/>
        </w:rPr>
        <w:t>Principles</w:t>
      </w:r>
      <w:r w:rsidRPr="00302A76">
        <w:rPr>
          <w:rFonts w:ascii="Cambria" w:hAnsi="Cambria" w:cs="Times New Roman"/>
        </w:rPr>
        <w:t>:</w:t>
      </w:r>
    </w:p>
    <w:p w14:paraId="0BB6320B" w14:textId="77777777" w:rsidR="006F1A2D" w:rsidRPr="00F8704F" w:rsidRDefault="00116863" w:rsidP="006F1A2D">
      <w:pPr>
        <w:spacing w:after="0"/>
        <w:rPr>
          <w:ins w:id="2" w:author="KKDL" w:date="2016-08-14T18:59:00Z"/>
          <w:rFonts w:ascii="Cambria" w:hAnsi="Cambria" w:cs="Times New Roman"/>
        </w:rPr>
      </w:pPr>
      <w:proofErr w:type="spellStart"/>
      <w:r w:rsidRPr="00302A76">
        <w:rPr>
          <w:rFonts w:ascii="Cambria" w:hAnsi="Cambria" w:cs="Times New Roman"/>
        </w:rPr>
        <w:t>Organolithium</w:t>
      </w:r>
      <w:proofErr w:type="spellEnd"/>
      <w:r w:rsidR="00E435AD" w:rsidRPr="00302A76">
        <w:rPr>
          <w:rFonts w:ascii="Cambria" w:hAnsi="Cambria" w:cs="Times New Roman"/>
        </w:rPr>
        <w:t xml:space="preserve"> reagents are </w:t>
      </w:r>
      <w:r w:rsidR="004D18BE" w:rsidRPr="00302A76">
        <w:rPr>
          <w:rFonts w:ascii="Cambria" w:hAnsi="Cambria" w:cs="Times New Roman"/>
        </w:rPr>
        <w:t>compounds</w:t>
      </w:r>
      <w:r w:rsidRPr="00302A76">
        <w:rPr>
          <w:rFonts w:ascii="Cambria" w:hAnsi="Cambria" w:cs="Times New Roman"/>
        </w:rPr>
        <w:t xml:space="preserve"> containing a C−Li bond and are very strong bases. </w:t>
      </w:r>
      <w:ins w:id="3" w:author="KKDL" w:date="2016-08-14T18:59:00Z">
        <w:r w:rsidR="006F1A2D">
          <w:rPr>
            <w:rFonts w:ascii="Cambria" w:hAnsi="Cambria" w:cs="Times New Roman"/>
          </w:rPr>
          <w:t xml:space="preserve">Because </w:t>
        </w:r>
        <w:proofErr w:type="spellStart"/>
        <w:r w:rsidR="006F1A2D">
          <w:rPr>
            <w:rFonts w:ascii="Cambria" w:hAnsi="Cambria" w:cs="Times New Roman"/>
          </w:rPr>
          <w:t>organolithiums</w:t>
        </w:r>
        <w:proofErr w:type="spellEnd"/>
        <w:r w:rsidR="006F1A2D">
          <w:rPr>
            <w:rFonts w:ascii="Cambria" w:hAnsi="Cambria" w:cs="Times New Roman"/>
          </w:rPr>
          <w:t xml:space="preserve"> are extremely</w:t>
        </w:r>
        <w:r w:rsidR="006F1A2D" w:rsidRPr="00302A76">
          <w:rPr>
            <w:rFonts w:ascii="Cambria" w:hAnsi="Cambria" w:cs="Times New Roman"/>
          </w:rPr>
          <w:t xml:space="preserve"> </w:t>
        </w:r>
        <w:proofErr w:type="gramStart"/>
        <w:r w:rsidR="006F1A2D">
          <w:rPr>
            <w:rFonts w:ascii="Cambria" w:hAnsi="Cambria" w:cs="Times New Roman"/>
          </w:rPr>
          <w:t>air- and moisture-sensitive</w:t>
        </w:r>
        <w:proofErr w:type="gramEnd"/>
        <w:r w:rsidR="006F1A2D" w:rsidRPr="00302A76">
          <w:rPr>
            <w:rFonts w:ascii="Cambria" w:hAnsi="Cambria" w:cs="Times New Roman"/>
          </w:rPr>
          <w:t xml:space="preserve">, proper care must be </w:t>
        </w:r>
        <w:r w:rsidR="006F1A2D">
          <w:rPr>
            <w:rFonts w:ascii="Cambria" w:hAnsi="Cambria" w:cs="Times New Roman"/>
          </w:rPr>
          <w:t>taken to handle these reagents</w:t>
        </w:r>
        <w:r w:rsidR="006F1A2D">
          <w:rPr>
            <w:rFonts w:ascii="Cambria" w:hAnsi="Cambria" w:cs="Times New Roman"/>
          </w:rPr>
          <w:t>.</w:t>
        </w:r>
        <w:r w:rsidR="006F1A2D" w:rsidRPr="00302A76">
          <w:rPr>
            <w:rFonts w:ascii="Cambria" w:hAnsi="Cambria" w:cs="Times New Roman"/>
          </w:rPr>
          <w:t xml:space="preserve"> </w:t>
        </w:r>
      </w:ins>
      <w:proofErr w:type="gramStart"/>
      <w:r w:rsidRPr="00302A76">
        <w:rPr>
          <w:rFonts w:ascii="Cambria" w:hAnsi="Cambria" w:cs="Times New Roman"/>
        </w:rPr>
        <w:t>They</w:t>
      </w:r>
      <w:proofErr w:type="gramEnd"/>
      <w:r w:rsidRPr="00302A76">
        <w:rPr>
          <w:rFonts w:ascii="Cambria" w:hAnsi="Cambria" w:cs="Times New Roman"/>
        </w:rPr>
        <w:t xml:space="preserve"> are sen</w:t>
      </w:r>
      <w:r w:rsidR="004B7BF9">
        <w:rPr>
          <w:rFonts w:ascii="Cambria" w:hAnsi="Cambria" w:cs="Times New Roman"/>
        </w:rPr>
        <w:t xml:space="preserve">sitive to acids, corrosive, and often </w:t>
      </w:r>
      <w:r w:rsidRPr="00302A76">
        <w:rPr>
          <w:rFonts w:ascii="Cambria" w:hAnsi="Cambria" w:cs="Times New Roman"/>
        </w:rPr>
        <w:t>pyrophoric.</w:t>
      </w:r>
      <w:r w:rsidR="00302A76">
        <w:rPr>
          <w:rFonts w:ascii="Cambria" w:hAnsi="Cambria" w:cs="Times New Roman"/>
        </w:rPr>
        <w:t xml:space="preserve"> </w:t>
      </w:r>
      <w:proofErr w:type="gramStart"/>
      <w:r w:rsidR="00302A76">
        <w:rPr>
          <w:rFonts w:ascii="Cambria" w:hAnsi="Cambria" w:cs="Times New Roman"/>
          <w:i/>
        </w:rPr>
        <w:t>n</w:t>
      </w:r>
      <w:r w:rsidR="00302A76">
        <w:rPr>
          <w:rFonts w:ascii="Cambria" w:hAnsi="Cambria" w:cs="Times New Roman"/>
        </w:rPr>
        <w:t>-</w:t>
      </w:r>
      <w:proofErr w:type="spellStart"/>
      <w:r w:rsidR="00302A76">
        <w:rPr>
          <w:rFonts w:ascii="Cambria" w:hAnsi="Cambria" w:cs="Times New Roman"/>
        </w:rPr>
        <w:t>BuLi</w:t>
      </w:r>
      <w:proofErr w:type="spellEnd"/>
      <w:proofErr w:type="gramEnd"/>
      <w:r w:rsidR="00302A76">
        <w:rPr>
          <w:rFonts w:ascii="Cambria" w:hAnsi="Cambria" w:cs="Times New Roman"/>
        </w:rPr>
        <w:t>,</w:t>
      </w:r>
      <w:r w:rsidR="00FD4EBD">
        <w:rPr>
          <w:rFonts w:ascii="Cambria" w:hAnsi="Cambria" w:cs="Times New Roman"/>
        </w:rPr>
        <w:t xml:space="preserve"> an </w:t>
      </w:r>
      <w:proofErr w:type="spellStart"/>
      <w:r w:rsidR="00FD4EBD">
        <w:rPr>
          <w:rFonts w:ascii="Cambria" w:hAnsi="Cambria" w:cs="Times New Roman"/>
        </w:rPr>
        <w:t>alkyllithium</w:t>
      </w:r>
      <w:proofErr w:type="spellEnd"/>
      <w:r w:rsidR="00FD4EBD">
        <w:rPr>
          <w:rFonts w:ascii="Cambria" w:hAnsi="Cambria" w:cs="Times New Roman"/>
        </w:rPr>
        <w:t>, is</w:t>
      </w:r>
      <w:r w:rsidR="00302A76">
        <w:rPr>
          <w:rFonts w:ascii="Cambria" w:hAnsi="Cambria" w:cs="Times New Roman"/>
        </w:rPr>
        <w:t xml:space="preserve"> typically stored at low temperatures (less than 0 °C)</w:t>
      </w:r>
      <w:ins w:id="4" w:author="KKDL" w:date="2016-08-14T18:59:00Z">
        <w:r w:rsidR="006F1A2D">
          <w:rPr>
            <w:rFonts w:ascii="Cambria" w:hAnsi="Cambria" w:cs="Times New Roman"/>
          </w:rPr>
          <w:t xml:space="preserve"> </w:t>
        </w:r>
        <w:r w:rsidR="006F1A2D">
          <w:rPr>
            <w:rFonts w:ascii="Cambria" w:hAnsi="Cambria" w:cs="Times New Roman"/>
          </w:rPr>
          <w:t>and stored as a solution in hydrocarbons such as hexanes</w:t>
        </w:r>
      </w:ins>
      <w:r w:rsidR="00302A76">
        <w:rPr>
          <w:rFonts w:ascii="Cambria" w:hAnsi="Cambria" w:cs="Times New Roman"/>
        </w:rPr>
        <w:t xml:space="preserve">. </w:t>
      </w:r>
      <w:del w:id="5" w:author="KKDL" w:date="2016-08-14T18:59:00Z">
        <w:r w:rsidR="00302A76" w:rsidDel="006F1A2D">
          <w:rPr>
            <w:rFonts w:ascii="Cambria" w:hAnsi="Cambria" w:cs="Times New Roman"/>
          </w:rPr>
          <w:delText xml:space="preserve">Because </w:delText>
        </w:r>
        <w:r w:rsidR="00FD4EBD" w:rsidDel="006F1A2D">
          <w:rPr>
            <w:rFonts w:ascii="Cambria" w:hAnsi="Cambria" w:cs="Times New Roman"/>
          </w:rPr>
          <w:delText>organolithiums</w:delText>
        </w:r>
        <w:r w:rsidR="00302A76" w:rsidDel="006F1A2D">
          <w:rPr>
            <w:rFonts w:ascii="Cambria" w:hAnsi="Cambria" w:cs="Times New Roman"/>
          </w:rPr>
          <w:delText xml:space="preserve"> are extremely</w:delText>
        </w:r>
        <w:r w:rsidR="00302A76" w:rsidRPr="00302A76" w:rsidDel="006F1A2D">
          <w:rPr>
            <w:rFonts w:ascii="Cambria" w:hAnsi="Cambria" w:cs="Times New Roman"/>
          </w:rPr>
          <w:delText xml:space="preserve"> </w:delText>
        </w:r>
        <w:r w:rsidR="00302A76" w:rsidDel="006F1A2D">
          <w:rPr>
            <w:rFonts w:ascii="Cambria" w:hAnsi="Cambria" w:cs="Times New Roman"/>
          </w:rPr>
          <w:delText>air- and moisture</w:delText>
        </w:r>
        <w:r w:rsidR="00002881" w:rsidDel="006F1A2D">
          <w:rPr>
            <w:rFonts w:ascii="Cambria" w:hAnsi="Cambria" w:cs="Times New Roman"/>
          </w:rPr>
          <w:delText>-</w:delText>
        </w:r>
        <w:r w:rsidR="00302A76" w:rsidDel="006F1A2D">
          <w:rPr>
            <w:rFonts w:ascii="Cambria" w:hAnsi="Cambria" w:cs="Times New Roman"/>
          </w:rPr>
          <w:delText>sensitive</w:delText>
        </w:r>
        <w:r w:rsidR="00302A76" w:rsidRPr="00302A76" w:rsidDel="006F1A2D">
          <w:rPr>
            <w:rFonts w:ascii="Cambria" w:hAnsi="Cambria" w:cs="Times New Roman"/>
          </w:rPr>
          <w:delText xml:space="preserve">, proper care must be </w:delText>
        </w:r>
        <w:r w:rsidR="00302A76" w:rsidDel="006F1A2D">
          <w:rPr>
            <w:rFonts w:ascii="Cambria" w:hAnsi="Cambria" w:cs="Times New Roman"/>
          </w:rPr>
          <w:delText xml:space="preserve">taken to handle these reagents. </w:delText>
        </w:r>
      </w:del>
      <w:ins w:id="6" w:author="KKDL" w:date="2016-08-14T18:59:00Z">
        <w:r w:rsidR="006F1A2D">
          <w:rPr>
            <w:rFonts w:ascii="Cambria" w:hAnsi="Cambria" w:cs="Times New Roman"/>
            <w:i/>
          </w:rPr>
          <w:t>N</w:t>
        </w:r>
        <w:r w:rsidR="006F1A2D">
          <w:rPr>
            <w:rFonts w:ascii="Cambria" w:hAnsi="Cambria" w:cs="Times New Roman"/>
          </w:rPr>
          <w:t>-</w:t>
        </w:r>
        <w:proofErr w:type="spellStart"/>
        <w:r w:rsidR="006F1A2D">
          <w:rPr>
            <w:rFonts w:ascii="Cambria" w:hAnsi="Cambria" w:cs="Times New Roman"/>
          </w:rPr>
          <w:t>BuLi</w:t>
        </w:r>
        <w:proofErr w:type="spellEnd"/>
        <w:r w:rsidR="006F1A2D">
          <w:rPr>
            <w:rFonts w:ascii="Cambria" w:hAnsi="Cambria" w:cs="Times New Roman"/>
          </w:rPr>
          <w:t xml:space="preserve"> can be used as a base or nucleophile depending on the reaction conditions. Furthermore, it can be used in halogen-lithium exchange reactions to generate aryl or vinyl lithium reagents, which can immediately react with an electrophile. In addition, </w:t>
        </w:r>
        <w:r w:rsidR="006F1A2D">
          <w:rPr>
            <w:rFonts w:ascii="Cambria" w:hAnsi="Cambria" w:cs="Times New Roman"/>
            <w:i/>
          </w:rPr>
          <w:t>n</w:t>
        </w:r>
        <w:r w:rsidR="006F1A2D">
          <w:rPr>
            <w:rFonts w:ascii="Cambria" w:hAnsi="Cambria" w:cs="Times New Roman"/>
          </w:rPr>
          <w:t>-</w:t>
        </w:r>
        <w:proofErr w:type="spellStart"/>
        <w:r w:rsidR="006F1A2D">
          <w:rPr>
            <w:rFonts w:ascii="Cambria" w:hAnsi="Cambria" w:cs="Times New Roman"/>
          </w:rPr>
          <w:t>BuLi</w:t>
        </w:r>
        <w:proofErr w:type="spellEnd"/>
        <w:r w:rsidR="006F1A2D">
          <w:rPr>
            <w:rFonts w:ascii="Cambria" w:hAnsi="Cambria" w:cs="Times New Roman"/>
          </w:rPr>
          <w:t xml:space="preserve"> is commonly used as an initiator in the polymerization of </w:t>
        </w:r>
        <w:proofErr w:type="spellStart"/>
        <w:r w:rsidR="006F1A2D">
          <w:rPr>
            <w:rFonts w:ascii="Cambria" w:hAnsi="Cambria" w:cs="Times New Roman"/>
          </w:rPr>
          <w:t>dienes</w:t>
        </w:r>
        <w:proofErr w:type="spellEnd"/>
        <w:r w:rsidR="006F1A2D">
          <w:rPr>
            <w:rFonts w:ascii="Cambria" w:hAnsi="Cambria" w:cs="Times New Roman"/>
          </w:rPr>
          <w:t xml:space="preserve"> used in elastomers.</w:t>
        </w:r>
      </w:ins>
    </w:p>
    <w:p w14:paraId="7BD9493E" w14:textId="60AF9C6A" w:rsidR="00302A76" w:rsidRDefault="00302A76" w:rsidP="0065031C">
      <w:pPr>
        <w:spacing w:after="0"/>
        <w:rPr>
          <w:rFonts w:ascii="Cambria" w:hAnsi="Cambria" w:cs="Times New Roman"/>
        </w:rPr>
      </w:pPr>
    </w:p>
    <w:p w14:paraId="59DBD0A0" w14:textId="77777777" w:rsidR="00302A76" w:rsidRDefault="00302A76" w:rsidP="00302A76">
      <w:pPr>
        <w:spacing w:after="0"/>
        <w:rPr>
          <w:rFonts w:ascii="Cambria" w:hAnsi="Cambria" w:cs="Times New Roman"/>
        </w:rPr>
      </w:pPr>
    </w:p>
    <w:p w14:paraId="60DF62C3" w14:textId="3042A176" w:rsidR="00C334B9" w:rsidRDefault="0006064A" w:rsidP="0065031C">
      <w:pPr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Titration is a common quantitative analytical </w:t>
      </w:r>
      <w:r w:rsidR="00002881">
        <w:rPr>
          <w:rFonts w:ascii="Cambria" w:hAnsi="Cambria" w:cs="Times New Roman"/>
        </w:rPr>
        <w:t xml:space="preserve">technique </w:t>
      </w:r>
      <w:r>
        <w:rPr>
          <w:rFonts w:ascii="Cambria" w:hAnsi="Cambria" w:cs="Times New Roman"/>
        </w:rPr>
        <w:t xml:space="preserve">used to determine an unknown </w:t>
      </w:r>
      <w:r w:rsidR="00DB08C3">
        <w:rPr>
          <w:rFonts w:ascii="Cambria" w:hAnsi="Cambria" w:cs="Times New Roman"/>
        </w:rPr>
        <w:t>concentration</w:t>
      </w:r>
      <w:r w:rsidR="00E41908">
        <w:rPr>
          <w:rFonts w:ascii="Cambria" w:hAnsi="Cambria" w:cs="Times New Roman"/>
        </w:rPr>
        <w:t xml:space="preserve"> of an </w:t>
      </w:r>
      <w:proofErr w:type="spellStart"/>
      <w:r w:rsidR="00E41908">
        <w:rPr>
          <w:rFonts w:ascii="Cambria" w:hAnsi="Cambria" w:cs="Times New Roman"/>
        </w:rPr>
        <w:t>analyte</w:t>
      </w:r>
      <w:proofErr w:type="spellEnd"/>
      <w:r w:rsidR="00DB08C3">
        <w:rPr>
          <w:rFonts w:ascii="Cambria" w:hAnsi="Cambria" w:cs="Times New Roman"/>
        </w:rPr>
        <w:t xml:space="preserve"> by adding a k</w:t>
      </w:r>
      <w:r w:rsidR="00250876">
        <w:rPr>
          <w:rFonts w:ascii="Cambria" w:hAnsi="Cambria" w:cs="Times New Roman"/>
        </w:rPr>
        <w:t xml:space="preserve">nown concentration of a </w:t>
      </w:r>
      <w:r w:rsidR="0098253F">
        <w:rPr>
          <w:rFonts w:ascii="Cambria" w:hAnsi="Cambria" w:cs="Times New Roman"/>
        </w:rPr>
        <w:t>titrant</w:t>
      </w:r>
      <w:r w:rsidR="00E41908">
        <w:rPr>
          <w:rFonts w:ascii="Cambria" w:hAnsi="Cambria" w:cs="Times New Roman"/>
        </w:rPr>
        <w:t xml:space="preserve"> </w:t>
      </w:r>
      <w:r w:rsidR="00DB08C3">
        <w:rPr>
          <w:rFonts w:ascii="Cambria" w:hAnsi="Cambria" w:cs="Times New Roman"/>
        </w:rPr>
        <w:t>until the reaction reaches completion which is indicated by a color change.</w:t>
      </w:r>
      <w:r w:rsidR="00B36A17">
        <w:rPr>
          <w:rFonts w:ascii="Cambria" w:hAnsi="Cambria" w:cs="Times New Roman"/>
        </w:rPr>
        <w:t xml:space="preserve"> In this experiment, we will demonstrate the titration of </w:t>
      </w:r>
      <w:r w:rsidR="00B36A17">
        <w:rPr>
          <w:rFonts w:ascii="Cambria" w:hAnsi="Cambria" w:cs="Times New Roman"/>
          <w:i/>
        </w:rPr>
        <w:t>n-</w:t>
      </w:r>
      <w:proofErr w:type="spellStart"/>
      <w:r w:rsidR="00B36A17">
        <w:rPr>
          <w:rFonts w:ascii="Cambria" w:hAnsi="Cambria" w:cs="Times New Roman"/>
        </w:rPr>
        <w:t>BuLi</w:t>
      </w:r>
      <w:proofErr w:type="spellEnd"/>
      <w:r w:rsidR="007C1A41">
        <w:rPr>
          <w:rFonts w:ascii="Cambria" w:hAnsi="Cambria" w:cs="Times New Roman"/>
        </w:rPr>
        <w:t xml:space="preserve"> </w:t>
      </w:r>
      <w:r w:rsidR="00B36A17">
        <w:rPr>
          <w:rFonts w:ascii="Cambria" w:hAnsi="Cambria" w:cs="Times New Roman"/>
        </w:rPr>
        <w:t xml:space="preserve">and </w:t>
      </w:r>
      <w:r w:rsidR="00250876">
        <w:rPr>
          <w:rFonts w:ascii="Cambria" w:hAnsi="Cambria" w:cs="Times New Roman"/>
        </w:rPr>
        <w:t xml:space="preserve">calculate its concentration using </w:t>
      </w:r>
      <w:proofErr w:type="spellStart"/>
      <w:r w:rsidR="00250876">
        <w:rPr>
          <w:rFonts w:ascii="Cambria" w:hAnsi="Cambria" w:cs="Times New Roman"/>
        </w:rPr>
        <w:t>diph</w:t>
      </w:r>
      <w:r w:rsidR="0098253F">
        <w:rPr>
          <w:rFonts w:ascii="Cambria" w:hAnsi="Cambria" w:cs="Times New Roman"/>
        </w:rPr>
        <w:t>enylacetic</w:t>
      </w:r>
      <w:proofErr w:type="spellEnd"/>
      <w:r w:rsidR="0098253F">
        <w:rPr>
          <w:rFonts w:ascii="Cambria" w:hAnsi="Cambria" w:cs="Times New Roman"/>
        </w:rPr>
        <w:t xml:space="preserve"> acid</w:t>
      </w:r>
      <w:r w:rsidR="00D92515">
        <w:rPr>
          <w:rFonts w:ascii="Cambria" w:hAnsi="Cambria" w:cs="Times New Roman"/>
        </w:rPr>
        <w:t xml:space="preserve"> as </w:t>
      </w:r>
      <w:r w:rsidR="00002881">
        <w:rPr>
          <w:rFonts w:ascii="Cambria" w:hAnsi="Cambria" w:cs="Times New Roman"/>
        </w:rPr>
        <w:t xml:space="preserve">the </w:t>
      </w:r>
      <w:r w:rsidR="00D92515">
        <w:rPr>
          <w:rFonts w:ascii="Cambria" w:hAnsi="Cambria" w:cs="Times New Roman"/>
        </w:rPr>
        <w:t>titrant,</w:t>
      </w:r>
      <w:r w:rsidR="0098253F">
        <w:rPr>
          <w:rFonts w:ascii="Cambria" w:hAnsi="Cambria" w:cs="Times New Roman"/>
        </w:rPr>
        <w:t xml:space="preserve"> which</w:t>
      </w:r>
      <w:r w:rsidR="007C1A41">
        <w:rPr>
          <w:rFonts w:ascii="Cambria" w:hAnsi="Cambria" w:cs="Times New Roman"/>
        </w:rPr>
        <w:t xml:space="preserve"> is a stable solid </w:t>
      </w:r>
      <w:r w:rsidR="006C512D">
        <w:rPr>
          <w:rFonts w:ascii="Cambria" w:hAnsi="Cambria" w:cs="Times New Roman"/>
        </w:rPr>
        <w:t xml:space="preserve">and </w:t>
      </w:r>
      <w:r w:rsidR="007C1A41">
        <w:rPr>
          <w:rFonts w:ascii="Cambria" w:hAnsi="Cambria" w:cs="Times New Roman"/>
        </w:rPr>
        <w:t xml:space="preserve">can be easily weighed. Upon reaction of the </w:t>
      </w:r>
      <w:r w:rsidR="007C1A41" w:rsidRPr="007C1A41">
        <w:rPr>
          <w:rFonts w:ascii="Cambria" w:hAnsi="Cambria" w:cs="Times New Roman"/>
          <w:i/>
        </w:rPr>
        <w:t>n</w:t>
      </w:r>
      <w:r w:rsidR="007C1A41">
        <w:rPr>
          <w:rFonts w:ascii="Cambria" w:hAnsi="Cambria" w:cs="Times New Roman"/>
        </w:rPr>
        <w:t>-</w:t>
      </w:r>
      <w:proofErr w:type="spellStart"/>
      <w:r w:rsidR="007C1A41">
        <w:rPr>
          <w:rFonts w:ascii="Cambria" w:hAnsi="Cambria" w:cs="Times New Roman"/>
        </w:rPr>
        <w:t>BuLi</w:t>
      </w:r>
      <w:proofErr w:type="spellEnd"/>
      <w:r w:rsidR="007C1A41">
        <w:rPr>
          <w:rFonts w:ascii="Cambria" w:hAnsi="Cambria" w:cs="Times New Roman"/>
        </w:rPr>
        <w:t xml:space="preserve"> with </w:t>
      </w:r>
      <w:proofErr w:type="spellStart"/>
      <w:r w:rsidR="007C1A41">
        <w:rPr>
          <w:rFonts w:ascii="Cambria" w:hAnsi="Cambria" w:cs="Times New Roman"/>
        </w:rPr>
        <w:t>diphenylacetic</w:t>
      </w:r>
      <w:proofErr w:type="spellEnd"/>
      <w:r w:rsidR="007C1A41">
        <w:rPr>
          <w:rFonts w:ascii="Cambria" w:hAnsi="Cambria" w:cs="Times New Roman"/>
        </w:rPr>
        <w:t xml:space="preserve"> acid, the solution </w:t>
      </w:r>
      <w:r w:rsidR="0098253F" w:rsidRPr="007C1A41">
        <w:rPr>
          <w:rFonts w:ascii="Cambria" w:hAnsi="Cambria" w:cs="Times New Roman"/>
        </w:rPr>
        <w:t>turns</w:t>
      </w:r>
      <w:r w:rsidR="0098253F">
        <w:rPr>
          <w:rFonts w:ascii="Cambria" w:hAnsi="Cambria" w:cs="Times New Roman"/>
        </w:rPr>
        <w:t xml:space="preserve"> a deep yellow color at the end point of the titration</w:t>
      </w:r>
      <w:r w:rsidR="00002881">
        <w:rPr>
          <w:rFonts w:ascii="Cambria" w:hAnsi="Cambria" w:cs="Times New Roman"/>
        </w:rPr>
        <w:t>, meaning an indicator is not needed</w:t>
      </w:r>
      <w:r w:rsidR="0098253F">
        <w:rPr>
          <w:rFonts w:ascii="Cambria" w:hAnsi="Cambria" w:cs="Times New Roman"/>
        </w:rPr>
        <w:t xml:space="preserve"> (</w:t>
      </w:r>
      <w:r w:rsidR="0098253F" w:rsidRPr="006F1A2D">
        <w:rPr>
          <w:rFonts w:ascii="Cambria" w:hAnsi="Cambria" w:cs="Times New Roman"/>
          <w:b/>
        </w:rPr>
        <w:t>Figure 1</w:t>
      </w:r>
      <w:r w:rsidR="0098253F">
        <w:rPr>
          <w:rFonts w:ascii="Cambria" w:hAnsi="Cambria" w:cs="Times New Roman"/>
        </w:rPr>
        <w:t xml:space="preserve">). By </w:t>
      </w:r>
      <w:r w:rsidR="00E41908">
        <w:rPr>
          <w:rFonts w:ascii="Cambria" w:hAnsi="Cambria" w:cs="Times New Roman"/>
        </w:rPr>
        <w:t>measuring</w:t>
      </w:r>
      <w:r w:rsidR="0098253F">
        <w:rPr>
          <w:rFonts w:ascii="Cambria" w:hAnsi="Cambria" w:cs="Times New Roman"/>
        </w:rPr>
        <w:t xml:space="preserve"> the precise volume of </w:t>
      </w:r>
      <w:r w:rsidR="0098253F">
        <w:rPr>
          <w:rFonts w:ascii="Cambria" w:hAnsi="Cambria" w:cs="Times New Roman"/>
          <w:i/>
        </w:rPr>
        <w:t>n</w:t>
      </w:r>
      <w:r w:rsidR="0098253F">
        <w:rPr>
          <w:rFonts w:ascii="Cambria" w:hAnsi="Cambria" w:cs="Times New Roman"/>
        </w:rPr>
        <w:t>-</w:t>
      </w:r>
      <w:proofErr w:type="spellStart"/>
      <w:r w:rsidR="0098253F">
        <w:rPr>
          <w:rFonts w:ascii="Cambria" w:hAnsi="Cambria" w:cs="Times New Roman"/>
        </w:rPr>
        <w:t>BuLi</w:t>
      </w:r>
      <w:proofErr w:type="spellEnd"/>
      <w:r w:rsidR="0098253F">
        <w:rPr>
          <w:rFonts w:ascii="Cambria" w:hAnsi="Cambria" w:cs="Times New Roman"/>
        </w:rPr>
        <w:t xml:space="preserve"> used to </w:t>
      </w:r>
      <w:r w:rsidR="007C1A41">
        <w:rPr>
          <w:rFonts w:ascii="Cambria" w:hAnsi="Cambria" w:cs="Times New Roman"/>
        </w:rPr>
        <w:t>consume</w:t>
      </w:r>
      <w:r w:rsidR="0098253F">
        <w:rPr>
          <w:rFonts w:ascii="Cambria" w:hAnsi="Cambria" w:cs="Times New Roman"/>
        </w:rPr>
        <w:t xml:space="preserve"> the </w:t>
      </w:r>
      <w:proofErr w:type="spellStart"/>
      <w:r w:rsidR="00C334B9">
        <w:rPr>
          <w:rFonts w:ascii="Cambria" w:hAnsi="Cambria" w:cs="Times New Roman"/>
        </w:rPr>
        <w:t>diphenylacetic</w:t>
      </w:r>
      <w:proofErr w:type="spellEnd"/>
      <w:r w:rsidR="00C334B9">
        <w:rPr>
          <w:rFonts w:ascii="Cambria" w:hAnsi="Cambria" w:cs="Times New Roman"/>
        </w:rPr>
        <w:t xml:space="preserve"> acid</w:t>
      </w:r>
      <w:r w:rsidR="0098253F">
        <w:rPr>
          <w:rFonts w:ascii="Cambria" w:hAnsi="Cambria" w:cs="Times New Roman"/>
        </w:rPr>
        <w:t>, we can calculate the molarity of the reaction</w:t>
      </w:r>
      <w:r w:rsidR="00C334B9">
        <w:rPr>
          <w:rFonts w:ascii="Cambria" w:hAnsi="Cambria" w:cs="Times New Roman"/>
        </w:rPr>
        <w:t xml:space="preserve">. This experiment should be repeated three times </w:t>
      </w:r>
      <w:r w:rsidR="00447633">
        <w:rPr>
          <w:rFonts w:ascii="Cambria" w:hAnsi="Cambria" w:cs="Times New Roman"/>
        </w:rPr>
        <w:t>to obtain an average measurement.</w:t>
      </w:r>
    </w:p>
    <w:p w14:paraId="74DCCE78" w14:textId="77777777" w:rsidR="00302A76" w:rsidRPr="00C334B9" w:rsidRDefault="00C334B9" w:rsidP="0065031C">
      <w:pPr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</w:t>
      </w:r>
    </w:p>
    <w:p w14:paraId="3958EC86" w14:textId="77777777" w:rsidR="005402C4" w:rsidRDefault="005402C4" w:rsidP="005A61DA">
      <w:pPr>
        <w:spacing w:after="0"/>
        <w:rPr>
          <w:ins w:id="7" w:author="KKDL" w:date="2016-08-14T19:02:00Z"/>
          <w:rFonts w:ascii="Cambria" w:hAnsi="Cambria" w:cs="Times New Roman"/>
          <w:b/>
          <w:sz w:val="28"/>
        </w:rPr>
      </w:pPr>
    </w:p>
    <w:p w14:paraId="303BF524" w14:textId="77777777" w:rsidR="00A464A3" w:rsidRDefault="00A464A3" w:rsidP="005A61DA">
      <w:pPr>
        <w:spacing w:after="0"/>
        <w:rPr>
          <w:rFonts w:ascii="Cambria" w:hAnsi="Cambria" w:cs="Times New Roman"/>
          <w:b/>
          <w:sz w:val="28"/>
        </w:rPr>
      </w:pPr>
    </w:p>
    <w:p w14:paraId="55E9C68E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  <w:r w:rsidRPr="00302A76">
        <w:rPr>
          <w:rFonts w:ascii="Cambria" w:hAnsi="Cambria" w:cs="Times New Roman"/>
          <w:b/>
          <w:sz w:val="28"/>
        </w:rPr>
        <w:lastRenderedPageBreak/>
        <w:t>Procedure</w:t>
      </w:r>
      <w:r w:rsidRPr="00302A76">
        <w:rPr>
          <w:rFonts w:ascii="Cambria" w:hAnsi="Cambria" w:cs="Times New Roman"/>
        </w:rPr>
        <w:t xml:space="preserve">: </w:t>
      </w:r>
    </w:p>
    <w:p w14:paraId="04732442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5042B651" w14:textId="36546432" w:rsidR="005A61DA" w:rsidRPr="00302A76" w:rsidRDefault="00481ED1" w:rsidP="005A61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 xml:space="preserve">Preparation of </w:t>
      </w:r>
      <w:r w:rsidR="00002881">
        <w:rPr>
          <w:rFonts w:ascii="Cambria" w:hAnsi="Cambria" w:cs="Times New Roman"/>
        </w:rPr>
        <w:t>T</w:t>
      </w:r>
      <w:r>
        <w:rPr>
          <w:rFonts w:ascii="Cambria" w:hAnsi="Cambria" w:cs="Times New Roman"/>
        </w:rPr>
        <w:t>itrant</w:t>
      </w:r>
    </w:p>
    <w:p w14:paraId="2A592010" w14:textId="77777777" w:rsidR="005A61DA" w:rsidRPr="00302A76" w:rsidRDefault="005A61DA" w:rsidP="005A61DA">
      <w:pPr>
        <w:pStyle w:val="ListParagraph"/>
        <w:widowControl w:val="0"/>
        <w:autoSpaceDE w:val="0"/>
        <w:autoSpaceDN w:val="0"/>
        <w:adjustRightInd w:val="0"/>
        <w:spacing w:after="0"/>
        <w:ind w:left="1440"/>
        <w:rPr>
          <w:rFonts w:ascii="Cambria" w:hAnsi="Cambria" w:cs="Times New Roman"/>
          <w:lang w:val="en-GB"/>
        </w:rPr>
      </w:pPr>
      <w:r w:rsidRPr="00302A76">
        <w:rPr>
          <w:rFonts w:ascii="Cambria" w:hAnsi="Cambria" w:cs="Times New Roman"/>
        </w:rPr>
        <w:t xml:space="preserve"> </w:t>
      </w:r>
    </w:p>
    <w:p w14:paraId="382FC919" w14:textId="0866963D" w:rsidR="005A61DA" w:rsidRPr="00D15DEE" w:rsidRDefault="00481ED1" w:rsidP="005A61DA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To a flame-dried round</w:t>
      </w:r>
      <w:r w:rsidR="00002881">
        <w:rPr>
          <w:rFonts w:ascii="Cambria" w:hAnsi="Cambria" w:cs="Times New Roman"/>
        </w:rPr>
        <w:t>-</w:t>
      </w:r>
      <w:r>
        <w:rPr>
          <w:rFonts w:ascii="Cambria" w:hAnsi="Cambria" w:cs="Times New Roman"/>
        </w:rPr>
        <w:t>bottom flask equipped with a stir bar under N</w:t>
      </w:r>
      <w:r>
        <w:rPr>
          <w:rFonts w:ascii="Cambria" w:hAnsi="Cambria" w:cs="Times New Roman"/>
          <w:vertAlign w:val="subscript"/>
        </w:rPr>
        <w:t>2</w:t>
      </w:r>
      <w:r>
        <w:rPr>
          <w:rFonts w:ascii="Cambria" w:hAnsi="Cambria" w:cs="Times New Roman"/>
        </w:rPr>
        <w:t xml:space="preserve"> </w:t>
      </w:r>
      <w:r w:rsidR="008519C0">
        <w:rPr>
          <w:rFonts w:ascii="Cambria" w:hAnsi="Cambria" w:cs="Times New Roman"/>
        </w:rPr>
        <w:t xml:space="preserve">added </w:t>
      </w:r>
      <w:proofErr w:type="spellStart"/>
      <w:r w:rsidR="008519C0">
        <w:rPr>
          <w:rFonts w:ascii="Cambria" w:hAnsi="Cambria" w:cs="Times New Roman"/>
        </w:rPr>
        <w:t>diphenylacetic</w:t>
      </w:r>
      <w:proofErr w:type="spellEnd"/>
      <w:r w:rsidR="008519C0">
        <w:rPr>
          <w:rFonts w:ascii="Cambria" w:hAnsi="Cambria" w:cs="Times New Roman"/>
        </w:rPr>
        <w:t xml:space="preserve"> acid (250</w:t>
      </w:r>
      <w:r>
        <w:rPr>
          <w:rFonts w:ascii="Cambria" w:hAnsi="Cambria" w:cs="Times New Roman"/>
        </w:rPr>
        <w:t xml:space="preserve"> mg, 1</w:t>
      </w:r>
      <w:r w:rsidR="008519C0">
        <w:rPr>
          <w:rFonts w:ascii="Cambria" w:hAnsi="Cambria" w:cs="Times New Roman"/>
        </w:rPr>
        <w:t xml:space="preserve">.18 </w:t>
      </w:r>
      <w:proofErr w:type="spellStart"/>
      <w:r w:rsidR="008519C0">
        <w:rPr>
          <w:rFonts w:ascii="Cambria" w:hAnsi="Cambria" w:cs="Times New Roman"/>
        </w:rPr>
        <w:t>mmol</w:t>
      </w:r>
      <w:proofErr w:type="spellEnd"/>
      <w:r w:rsidR="008519C0">
        <w:rPr>
          <w:rFonts w:ascii="Cambria" w:hAnsi="Cambria" w:cs="Times New Roman"/>
        </w:rPr>
        <w:t>) and anhydrous THF (5</w:t>
      </w:r>
      <w:r>
        <w:rPr>
          <w:rFonts w:ascii="Cambria" w:hAnsi="Cambria" w:cs="Times New Roman"/>
        </w:rPr>
        <w:t xml:space="preserve"> mL).</w:t>
      </w:r>
    </w:p>
    <w:p w14:paraId="1C42A245" w14:textId="77777777" w:rsidR="00D15DEE" w:rsidRPr="00D15DEE" w:rsidRDefault="00D15DEE" w:rsidP="00D15DEE">
      <w:pPr>
        <w:pStyle w:val="ListParagraph"/>
        <w:widowControl w:val="0"/>
        <w:autoSpaceDE w:val="0"/>
        <w:autoSpaceDN w:val="0"/>
        <w:adjustRightInd w:val="0"/>
        <w:spacing w:after="0"/>
        <w:ind w:left="1440"/>
        <w:rPr>
          <w:rFonts w:ascii="Cambria" w:hAnsi="Cambria" w:cs="Times New Roman"/>
          <w:lang w:val="en-GB"/>
        </w:rPr>
      </w:pPr>
    </w:p>
    <w:p w14:paraId="4357F0E8" w14:textId="77777777" w:rsidR="005A61DA" w:rsidRPr="00302A76" w:rsidRDefault="00D15DEE" w:rsidP="005A61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 xml:space="preserve">Titration of </w:t>
      </w:r>
      <w:r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</w:p>
    <w:p w14:paraId="1FC1C4D5" w14:textId="77777777" w:rsidR="005A61DA" w:rsidRPr="00302A76" w:rsidRDefault="005A61DA" w:rsidP="005A61DA">
      <w:pPr>
        <w:pStyle w:val="ListParagraph"/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b/>
          <w:lang w:val="en-GB"/>
        </w:rPr>
      </w:pPr>
    </w:p>
    <w:p w14:paraId="67A8DCF8" w14:textId="77777777" w:rsidR="005A61DA" w:rsidRDefault="00D15DEE" w:rsidP="005A61DA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  <w:lang w:val="en-GB"/>
        </w:rPr>
        <w:t xml:space="preserve">Calculate the approximate amount of </w:t>
      </w:r>
      <w:r w:rsidRPr="00D15DEE">
        <w:rPr>
          <w:rFonts w:ascii="Cambria" w:hAnsi="Cambria" w:cs="Times New Roman"/>
          <w:i/>
          <w:lang w:val="en-GB"/>
        </w:rPr>
        <w:t>n</w:t>
      </w:r>
      <w:r>
        <w:rPr>
          <w:rFonts w:ascii="Cambria" w:hAnsi="Cambria" w:cs="Times New Roman"/>
          <w:lang w:val="en-GB"/>
        </w:rPr>
        <w:t>-</w:t>
      </w:r>
      <w:proofErr w:type="spellStart"/>
      <w:r>
        <w:rPr>
          <w:rFonts w:ascii="Cambria" w:hAnsi="Cambria" w:cs="Times New Roman"/>
          <w:lang w:val="en-GB"/>
        </w:rPr>
        <w:t>BuLi</w:t>
      </w:r>
      <w:proofErr w:type="spellEnd"/>
      <w:r>
        <w:rPr>
          <w:rFonts w:ascii="Cambria" w:hAnsi="Cambria" w:cs="Times New Roman"/>
          <w:lang w:val="en-GB"/>
        </w:rPr>
        <w:t xml:space="preserve"> solution</w:t>
      </w:r>
      <w:r w:rsidR="00262A46">
        <w:rPr>
          <w:rFonts w:ascii="Cambria" w:hAnsi="Cambria" w:cs="Times New Roman"/>
          <w:lang w:val="en-GB"/>
        </w:rPr>
        <w:t xml:space="preserve"> (in hexanes)</w:t>
      </w:r>
      <w:r>
        <w:rPr>
          <w:rFonts w:ascii="Cambria" w:hAnsi="Cambria" w:cs="Times New Roman"/>
          <w:lang w:val="en-GB"/>
        </w:rPr>
        <w:t xml:space="preserve"> needed to </w:t>
      </w:r>
      <w:r w:rsidR="007C1A41">
        <w:rPr>
          <w:rFonts w:ascii="Cambria" w:hAnsi="Cambria" w:cs="Times New Roman"/>
          <w:lang w:val="en-GB"/>
        </w:rPr>
        <w:t>consume</w:t>
      </w:r>
      <w:r>
        <w:rPr>
          <w:rFonts w:ascii="Cambria" w:hAnsi="Cambria" w:cs="Times New Roman"/>
          <w:lang w:val="en-GB"/>
        </w:rPr>
        <w:t xml:space="preserve"> the </w:t>
      </w:r>
      <w:proofErr w:type="spellStart"/>
      <w:r>
        <w:rPr>
          <w:rFonts w:ascii="Cambria" w:hAnsi="Cambria" w:cs="Times New Roman"/>
          <w:lang w:val="en-GB"/>
        </w:rPr>
        <w:t>diphenylacetic</w:t>
      </w:r>
      <w:proofErr w:type="spellEnd"/>
      <w:r>
        <w:rPr>
          <w:rFonts w:ascii="Cambria" w:hAnsi="Cambria" w:cs="Times New Roman"/>
          <w:lang w:val="en-GB"/>
        </w:rPr>
        <w:t xml:space="preserve"> acid. </w:t>
      </w:r>
      <w:r w:rsidRPr="00D15DEE">
        <w:rPr>
          <w:rFonts w:ascii="Cambria" w:hAnsi="Cambria" w:cs="Times New Roman"/>
          <w:lang w:val="en-GB"/>
        </w:rPr>
        <w:t>Using</w:t>
      </w:r>
      <w:r>
        <w:rPr>
          <w:rFonts w:ascii="Cambria" w:hAnsi="Cambria" w:cs="Times New Roman"/>
          <w:lang w:val="en-GB"/>
        </w:rPr>
        <w:t xml:space="preserve"> a syringe, slowly </w:t>
      </w:r>
      <w:r>
        <w:rPr>
          <w:rFonts w:ascii="Cambria" w:hAnsi="Cambria" w:cs="Times New Roman"/>
        </w:rPr>
        <w:t>add</w:t>
      </w:r>
      <w:r>
        <w:rPr>
          <w:rFonts w:ascii="Cambria" w:hAnsi="Cambria" w:cs="Times New Roman"/>
          <w:i/>
        </w:rPr>
        <w:t xml:space="preserve"> </w:t>
      </w:r>
      <w:r>
        <w:rPr>
          <w:rFonts w:ascii="Cambria" w:hAnsi="Cambria" w:cs="Times New Roman"/>
        </w:rPr>
        <w:t xml:space="preserve">a solution of </w:t>
      </w:r>
      <w:r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  <w:r>
        <w:rPr>
          <w:rFonts w:ascii="Cambria" w:hAnsi="Cambria" w:cs="Times New Roman"/>
        </w:rPr>
        <w:t xml:space="preserve"> </w:t>
      </w:r>
      <w:proofErr w:type="spellStart"/>
      <w:r>
        <w:rPr>
          <w:rFonts w:ascii="Cambria" w:hAnsi="Cambria" w:cs="Times New Roman"/>
        </w:rPr>
        <w:t>dropwise</w:t>
      </w:r>
      <w:proofErr w:type="spellEnd"/>
      <w:r>
        <w:rPr>
          <w:rFonts w:ascii="Cambria" w:hAnsi="Cambria" w:cs="Times New Roman"/>
        </w:rPr>
        <w:t xml:space="preserve">. The reaction mixture will turn </w:t>
      </w:r>
      <w:r w:rsidR="00262A46">
        <w:rPr>
          <w:rFonts w:ascii="Cambria" w:hAnsi="Cambria" w:cs="Times New Roman"/>
        </w:rPr>
        <w:t xml:space="preserve">temporarily </w:t>
      </w:r>
      <w:r w:rsidR="00D92515">
        <w:rPr>
          <w:rFonts w:ascii="Cambria" w:hAnsi="Cambria" w:cs="Times New Roman"/>
        </w:rPr>
        <w:t>yellow and</w:t>
      </w:r>
      <w:r w:rsidR="00262A46">
        <w:rPr>
          <w:rFonts w:ascii="Cambria" w:hAnsi="Cambria" w:cs="Times New Roman"/>
        </w:rPr>
        <w:t xml:space="preserve"> back to a colorless solution </w:t>
      </w:r>
      <w:r>
        <w:rPr>
          <w:rFonts w:ascii="Cambria" w:hAnsi="Cambria" w:cs="Times New Roman"/>
        </w:rPr>
        <w:t xml:space="preserve">with each drop. </w:t>
      </w:r>
    </w:p>
    <w:p w14:paraId="19BACA87" w14:textId="77777777" w:rsidR="005402C4" w:rsidRPr="007C1A41" w:rsidRDefault="005402C4" w:rsidP="005402C4">
      <w:pPr>
        <w:spacing w:after="0"/>
        <w:ind w:left="1440"/>
        <w:outlineLvl w:val="0"/>
        <w:rPr>
          <w:rFonts w:ascii="Cambria" w:hAnsi="Cambria" w:cs="Times New Roman"/>
        </w:rPr>
      </w:pPr>
    </w:p>
    <w:p w14:paraId="5431FBC5" w14:textId="77777777" w:rsidR="003B0FB7" w:rsidRDefault="00D15DEE" w:rsidP="003B0FB7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Continue adding the solution of </w:t>
      </w:r>
      <w:r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  <w:r>
        <w:rPr>
          <w:rFonts w:ascii="Cambria" w:hAnsi="Cambria" w:cs="Times New Roman"/>
        </w:rPr>
        <w:t xml:space="preserve"> </w:t>
      </w:r>
      <w:proofErr w:type="spellStart"/>
      <w:r>
        <w:rPr>
          <w:rFonts w:ascii="Cambria" w:hAnsi="Cambria" w:cs="Times New Roman"/>
        </w:rPr>
        <w:t>dropwise</w:t>
      </w:r>
      <w:proofErr w:type="spellEnd"/>
      <w:r>
        <w:rPr>
          <w:rFonts w:ascii="Cambria" w:hAnsi="Cambria" w:cs="Times New Roman"/>
        </w:rPr>
        <w:t xml:space="preserve"> until the reaction mixture </w:t>
      </w:r>
      <w:r w:rsidR="00FD4EBD">
        <w:rPr>
          <w:rFonts w:ascii="Cambria" w:hAnsi="Cambria" w:cs="Times New Roman"/>
        </w:rPr>
        <w:t xml:space="preserve">continues to stay a deep yellow color. This will be the end point of the reaction. </w:t>
      </w:r>
    </w:p>
    <w:p w14:paraId="2AA8CAD1" w14:textId="77777777" w:rsidR="005402C4" w:rsidRDefault="005402C4" w:rsidP="005402C4">
      <w:pPr>
        <w:pStyle w:val="ListParagraph"/>
        <w:rPr>
          <w:rFonts w:ascii="Cambria" w:hAnsi="Cambria" w:cs="Times New Roman"/>
        </w:rPr>
      </w:pPr>
    </w:p>
    <w:p w14:paraId="1C94A111" w14:textId="629E4E84" w:rsidR="003B0FB7" w:rsidRDefault="003B0FB7" w:rsidP="003B0FB7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Repeat </w:t>
      </w:r>
      <w:r w:rsidR="00D92515">
        <w:rPr>
          <w:rFonts w:ascii="Cambria" w:hAnsi="Cambria" w:cs="Times New Roman"/>
        </w:rPr>
        <w:t>the titration</w:t>
      </w:r>
      <w:r>
        <w:rPr>
          <w:rFonts w:ascii="Cambria" w:hAnsi="Cambria" w:cs="Times New Roman"/>
        </w:rPr>
        <w:t xml:space="preserve"> </w:t>
      </w:r>
      <w:proofErr w:type="gramStart"/>
      <w:r w:rsidR="007B0418">
        <w:rPr>
          <w:rFonts w:ascii="Cambria" w:hAnsi="Cambria" w:cs="Times New Roman"/>
        </w:rPr>
        <w:t>3x</w:t>
      </w:r>
      <w:proofErr w:type="gramEnd"/>
      <w:r>
        <w:rPr>
          <w:rFonts w:ascii="Cambria" w:hAnsi="Cambria" w:cs="Times New Roman"/>
        </w:rPr>
        <w:t xml:space="preserve"> to obtain an average volume of </w:t>
      </w:r>
      <w:r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  <w:r>
        <w:rPr>
          <w:rFonts w:ascii="Cambria" w:hAnsi="Cambria" w:cs="Times New Roman"/>
        </w:rPr>
        <w:t xml:space="preserve"> used.</w:t>
      </w:r>
    </w:p>
    <w:p w14:paraId="0CF3BD41" w14:textId="77777777" w:rsidR="003B0FB7" w:rsidRPr="003B0FB7" w:rsidRDefault="003B0FB7" w:rsidP="003B0FB7">
      <w:pPr>
        <w:spacing w:after="0"/>
        <w:outlineLvl w:val="0"/>
        <w:rPr>
          <w:rFonts w:ascii="Cambria" w:hAnsi="Cambria" w:cs="Times New Roman"/>
        </w:rPr>
      </w:pPr>
    </w:p>
    <w:p w14:paraId="7DB0234D" w14:textId="6E370C2C" w:rsidR="00FD4EBD" w:rsidRDefault="00FD4EBD" w:rsidP="00FD4EBD">
      <w:pPr>
        <w:numPr>
          <w:ilvl w:val="0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Calculation of </w:t>
      </w:r>
      <w:r w:rsidR="00002881">
        <w:rPr>
          <w:rFonts w:ascii="Cambria" w:hAnsi="Cambria" w:cs="Times New Roman"/>
        </w:rPr>
        <w:t>M</w:t>
      </w:r>
      <w:r>
        <w:rPr>
          <w:rFonts w:ascii="Cambria" w:hAnsi="Cambria" w:cs="Times New Roman"/>
        </w:rPr>
        <w:t>olarity</w:t>
      </w:r>
    </w:p>
    <w:p w14:paraId="2376A593" w14:textId="77777777" w:rsidR="005402C4" w:rsidRDefault="005402C4" w:rsidP="005402C4">
      <w:pPr>
        <w:spacing w:after="0"/>
        <w:ind w:left="720"/>
        <w:outlineLvl w:val="0"/>
        <w:rPr>
          <w:rFonts w:ascii="Cambria" w:hAnsi="Cambria" w:cs="Times New Roman"/>
        </w:rPr>
      </w:pPr>
    </w:p>
    <w:p w14:paraId="6947461E" w14:textId="77777777" w:rsidR="00FD4EBD" w:rsidRDefault="003B0FB7" w:rsidP="00FD4EBD">
      <w:pPr>
        <w:numPr>
          <w:ilvl w:val="1"/>
          <w:numId w:val="1"/>
        </w:numPr>
        <w:spacing w:after="0"/>
        <w:outlineLvl w:val="0"/>
        <w:rPr>
          <w:ins w:id="8" w:author="KKDL" w:date="2016-08-14T19:03:00Z"/>
          <w:rFonts w:ascii="Cambria" w:hAnsi="Cambria" w:cs="Times New Roman"/>
        </w:rPr>
      </w:pPr>
      <w:r>
        <w:rPr>
          <w:rFonts w:ascii="Cambria" w:hAnsi="Cambria" w:cs="Times New Roman"/>
        </w:rPr>
        <w:t xml:space="preserve">The </w:t>
      </w:r>
      <w:r w:rsidR="00D92515">
        <w:rPr>
          <w:rFonts w:ascii="Cambria" w:hAnsi="Cambria" w:cs="Times New Roman"/>
        </w:rPr>
        <w:t xml:space="preserve">moles of </w:t>
      </w:r>
      <w:r w:rsidR="00D92515">
        <w:rPr>
          <w:rFonts w:ascii="Cambria" w:hAnsi="Cambria" w:cs="Times New Roman"/>
          <w:i/>
        </w:rPr>
        <w:t>n</w:t>
      </w:r>
      <w:r w:rsidR="00D92515">
        <w:rPr>
          <w:rFonts w:ascii="Cambria" w:hAnsi="Cambria" w:cs="Times New Roman"/>
        </w:rPr>
        <w:t>-</w:t>
      </w:r>
      <w:proofErr w:type="spellStart"/>
      <w:r w:rsidR="00D92515">
        <w:rPr>
          <w:rFonts w:ascii="Cambria" w:hAnsi="Cambria" w:cs="Times New Roman"/>
        </w:rPr>
        <w:t>BuLi</w:t>
      </w:r>
      <w:proofErr w:type="spellEnd"/>
      <w:r w:rsidR="00D92515">
        <w:rPr>
          <w:rFonts w:ascii="Cambria" w:hAnsi="Cambria" w:cs="Times New Roman"/>
        </w:rPr>
        <w:t xml:space="preserve"> used in the titration are</w:t>
      </w:r>
      <w:r>
        <w:rPr>
          <w:rFonts w:ascii="Cambria" w:hAnsi="Cambria" w:cs="Times New Roman"/>
        </w:rPr>
        <w:t xml:space="preserve"> equivalent to the moles of </w:t>
      </w:r>
      <w:proofErr w:type="spellStart"/>
      <w:r>
        <w:rPr>
          <w:rFonts w:ascii="Cambria" w:hAnsi="Cambria" w:cs="Times New Roman"/>
        </w:rPr>
        <w:t>diphenylacetic</w:t>
      </w:r>
      <w:proofErr w:type="spellEnd"/>
      <w:r>
        <w:rPr>
          <w:rFonts w:ascii="Cambria" w:hAnsi="Cambria" w:cs="Times New Roman"/>
        </w:rPr>
        <w:t xml:space="preserve"> acid used in the reaction. Since the moles of </w:t>
      </w:r>
      <w:proofErr w:type="spellStart"/>
      <w:r>
        <w:rPr>
          <w:rFonts w:ascii="Cambria" w:hAnsi="Cambria" w:cs="Times New Roman"/>
        </w:rPr>
        <w:t>diphenylacetic</w:t>
      </w:r>
      <w:proofErr w:type="spellEnd"/>
      <w:r>
        <w:rPr>
          <w:rFonts w:ascii="Cambria" w:hAnsi="Cambria" w:cs="Times New Roman"/>
        </w:rPr>
        <w:t xml:space="preserve"> acid</w:t>
      </w:r>
      <w:r w:rsidR="007C1A41">
        <w:rPr>
          <w:rFonts w:ascii="Cambria" w:hAnsi="Cambria" w:cs="Times New Roman"/>
        </w:rPr>
        <w:t xml:space="preserve"> used</w:t>
      </w:r>
      <w:r>
        <w:rPr>
          <w:rFonts w:ascii="Cambria" w:hAnsi="Cambria" w:cs="Times New Roman"/>
        </w:rPr>
        <w:t xml:space="preserve"> is known, the calculation of concentration of </w:t>
      </w:r>
      <w:r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  <w:r>
        <w:rPr>
          <w:rFonts w:ascii="Cambria" w:hAnsi="Cambria" w:cs="Times New Roman"/>
        </w:rPr>
        <w:t xml:space="preserve"> is given by the following equation: </w:t>
      </w:r>
      <w:proofErr w:type="spellStart"/>
      <w:r>
        <w:rPr>
          <w:rFonts w:ascii="Cambria" w:hAnsi="Cambria" w:cs="Times New Roman"/>
        </w:rPr>
        <w:t>mmol</w:t>
      </w:r>
      <w:proofErr w:type="spellEnd"/>
      <w:r>
        <w:rPr>
          <w:rFonts w:ascii="Cambria" w:hAnsi="Cambria" w:cs="Times New Roman"/>
        </w:rPr>
        <w:t xml:space="preserve"> </w:t>
      </w:r>
      <w:proofErr w:type="spellStart"/>
      <w:r>
        <w:rPr>
          <w:rFonts w:ascii="Cambria" w:hAnsi="Cambria" w:cs="Times New Roman"/>
        </w:rPr>
        <w:t>diphenylacetic</w:t>
      </w:r>
      <w:proofErr w:type="spellEnd"/>
      <w:r>
        <w:rPr>
          <w:rFonts w:ascii="Cambria" w:hAnsi="Cambria" w:cs="Times New Roman"/>
        </w:rPr>
        <w:t xml:space="preserve"> acid/mL </w:t>
      </w:r>
      <w:r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  <w:r>
        <w:rPr>
          <w:rFonts w:ascii="Cambria" w:hAnsi="Cambria" w:cs="Times New Roman"/>
        </w:rPr>
        <w:t xml:space="preserve"> = molarity of </w:t>
      </w:r>
      <w:r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  <w:r>
        <w:rPr>
          <w:rFonts w:ascii="Cambria" w:hAnsi="Cambria" w:cs="Times New Roman"/>
        </w:rPr>
        <w:t xml:space="preserve"> solution</w:t>
      </w:r>
    </w:p>
    <w:p w14:paraId="07382D57" w14:textId="77777777" w:rsidR="00A464A3" w:rsidRDefault="00A464A3" w:rsidP="00A464A3">
      <w:pPr>
        <w:spacing w:after="0"/>
        <w:ind w:left="1440"/>
        <w:outlineLvl w:val="0"/>
        <w:rPr>
          <w:ins w:id="9" w:author="KKDL" w:date="2016-08-14T19:00:00Z"/>
          <w:rFonts w:ascii="Cambria" w:hAnsi="Cambria" w:cs="Times New Roman"/>
        </w:rPr>
        <w:pPrChange w:id="10" w:author="KKDL" w:date="2016-08-14T19:03:00Z">
          <w:pPr>
            <w:numPr>
              <w:ilvl w:val="1"/>
              <w:numId w:val="1"/>
            </w:numPr>
            <w:tabs>
              <w:tab w:val="num" w:pos="1440"/>
            </w:tabs>
            <w:spacing w:after="0"/>
            <w:ind w:left="1440" w:hanging="720"/>
            <w:outlineLvl w:val="0"/>
          </w:pPr>
        </w:pPrChange>
      </w:pPr>
    </w:p>
    <w:p w14:paraId="7DC38903" w14:textId="77777777" w:rsidR="006F1A2D" w:rsidRDefault="006F1A2D" w:rsidP="006F1A2D">
      <w:pPr>
        <w:numPr>
          <w:ilvl w:val="0"/>
          <w:numId w:val="1"/>
        </w:numPr>
        <w:spacing w:after="0"/>
        <w:outlineLvl w:val="0"/>
        <w:rPr>
          <w:ins w:id="11" w:author="KKDL" w:date="2016-08-14T19:00:00Z"/>
          <w:rFonts w:ascii="Cambria" w:hAnsi="Cambria" w:cs="Times New Roman"/>
        </w:rPr>
      </w:pPr>
      <w:ins w:id="12" w:author="KKDL" w:date="2016-08-14T19:00:00Z">
        <w:r>
          <w:rPr>
            <w:rFonts w:ascii="Cambria" w:hAnsi="Cambria" w:cs="Times New Roman"/>
          </w:rPr>
          <w:t xml:space="preserve">Addition of </w:t>
        </w:r>
        <w:r w:rsidRPr="00971988">
          <w:rPr>
            <w:rFonts w:ascii="Cambria" w:hAnsi="Cambria" w:cs="Times New Roman"/>
            <w:i/>
          </w:rPr>
          <w:t>n</w:t>
        </w:r>
        <w:r>
          <w:rPr>
            <w:rFonts w:ascii="Cambria" w:hAnsi="Cambria" w:cs="Times New Roman"/>
          </w:rPr>
          <w:t>-</w:t>
        </w:r>
        <w:proofErr w:type="spellStart"/>
        <w:r>
          <w:rPr>
            <w:rFonts w:ascii="Cambria" w:hAnsi="Cambria" w:cs="Times New Roman"/>
          </w:rPr>
          <w:t>BuLi</w:t>
        </w:r>
        <w:proofErr w:type="spellEnd"/>
        <w:r>
          <w:rPr>
            <w:rFonts w:ascii="Cambria" w:hAnsi="Cambria" w:cs="Times New Roman"/>
          </w:rPr>
          <w:t xml:space="preserve"> </w:t>
        </w:r>
        <w:r w:rsidRPr="00971988">
          <w:rPr>
            <w:rFonts w:ascii="Cambria" w:hAnsi="Cambria" w:cs="Times New Roman"/>
          </w:rPr>
          <w:t>to</w:t>
        </w:r>
        <w:r>
          <w:rPr>
            <w:rFonts w:ascii="Cambria" w:hAnsi="Cambria" w:cs="Times New Roman"/>
          </w:rPr>
          <w:t xml:space="preserve"> </w:t>
        </w:r>
        <w:proofErr w:type="spellStart"/>
        <w:r>
          <w:rPr>
            <w:rFonts w:ascii="Cambria" w:hAnsi="Cambria" w:cs="Times New Roman"/>
          </w:rPr>
          <w:t>Benzaldehyde</w:t>
        </w:r>
        <w:proofErr w:type="spellEnd"/>
        <w:r>
          <w:rPr>
            <w:rFonts w:ascii="Cambria" w:hAnsi="Cambria" w:cs="Times New Roman"/>
          </w:rPr>
          <w:t xml:space="preserve"> (Figure 2)</w:t>
        </w:r>
      </w:ins>
    </w:p>
    <w:p w14:paraId="516C457B" w14:textId="77777777" w:rsidR="006F1A2D" w:rsidRDefault="006F1A2D" w:rsidP="006F1A2D">
      <w:pPr>
        <w:spacing w:after="0"/>
        <w:ind w:left="720"/>
        <w:outlineLvl w:val="0"/>
        <w:rPr>
          <w:ins w:id="13" w:author="KKDL" w:date="2016-08-14T19:00:00Z"/>
          <w:rFonts w:ascii="Cambria" w:hAnsi="Cambria" w:cs="Times New Roman"/>
        </w:rPr>
      </w:pPr>
    </w:p>
    <w:p w14:paraId="41B2503B" w14:textId="77777777" w:rsidR="006F1A2D" w:rsidRDefault="006F1A2D" w:rsidP="006F1A2D">
      <w:pPr>
        <w:numPr>
          <w:ilvl w:val="1"/>
          <w:numId w:val="1"/>
        </w:numPr>
        <w:spacing w:after="0"/>
        <w:outlineLvl w:val="0"/>
        <w:rPr>
          <w:ins w:id="14" w:author="KKDL" w:date="2016-08-14T19:00:00Z"/>
          <w:rFonts w:ascii="Cambria" w:hAnsi="Cambria" w:cs="Times New Roman"/>
        </w:rPr>
      </w:pPr>
      <w:ins w:id="15" w:author="KKDL" w:date="2016-08-14T19:00:00Z">
        <w:r>
          <w:rPr>
            <w:rFonts w:ascii="Cambria" w:hAnsi="Cambria" w:cs="Times New Roman"/>
          </w:rPr>
          <w:t>To a flame-dried round bottom flask equipped with a stir bar under N</w:t>
        </w:r>
        <w:r>
          <w:rPr>
            <w:rFonts w:ascii="Cambria" w:hAnsi="Cambria" w:cs="Times New Roman"/>
            <w:vertAlign w:val="subscript"/>
          </w:rPr>
          <w:t xml:space="preserve">2 </w:t>
        </w:r>
        <w:r>
          <w:rPr>
            <w:rFonts w:ascii="Cambria" w:hAnsi="Cambria" w:cs="Times New Roman"/>
          </w:rPr>
          <w:t xml:space="preserve">add anhydrous THF (30 mL) and </w:t>
        </w:r>
        <w:proofErr w:type="spellStart"/>
        <w:r>
          <w:rPr>
            <w:rFonts w:ascii="Cambria" w:hAnsi="Cambria" w:cs="Times New Roman"/>
          </w:rPr>
          <w:t>benzaldehyde</w:t>
        </w:r>
        <w:proofErr w:type="spellEnd"/>
        <w:r>
          <w:rPr>
            <w:rFonts w:ascii="Cambria" w:hAnsi="Cambria" w:cs="Times New Roman"/>
          </w:rPr>
          <w:t xml:space="preserve"> (3 </w:t>
        </w:r>
        <w:proofErr w:type="spellStart"/>
        <w:r>
          <w:rPr>
            <w:rFonts w:ascii="Cambria" w:hAnsi="Cambria" w:cs="Times New Roman"/>
          </w:rPr>
          <w:t>mmol</w:t>
        </w:r>
        <w:proofErr w:type="spellEnd"/>
        <w:r>
          <w:rPr>
            <w:rFonts w:ascii="Cambria" w:hAnsi="Cambria" w:cs="Times New Roman"/>
          </w:rPr>
          <w:t xml:space="preserve">, 1 </w:t>
        </w:r>
        <w:proofErr w:type="spellStart"/>
        <w:r>
          <w:rPr>
            <w:rFonts w:ascii="Cambria" w:hAnsi="Cambria" w:cs="Times New Roman"/>
          </w:rPr>
          <w:t>equiv</w:t>
        </w:r>
        <w:proofErr w:type="spellEnd"/>
        <w:r>
          <w:rPr>
            <w:rFonts w:ascii="Cambria" w:hAnsi="Cambria" w:cs="Times New Roman"/>
          </w:rPr>
          <w:t>). Cool the solution to –78 °C.</w:t>
        </w:r>
      </w:ins>
    </w:p>
    <w:p w14:paraId="70BCCB63" w14:textId="77777777" w:rsidR="006F1A2D" w:rsidRDefault="006F1A2D" w:rsidP="006F1A2D">
      <w:pPr>
        <w:numPr>
          <w:ilvl w:val="1"/>
          <w:numId w:val="1"/>
        </w:numPr>
        <w:spacing w:after="0"/>
        <w:outlineLvl w:val="0"/>
        <w:rPr>
          <w:ins w:id="16" w:author="KKDL" w:date="2016-08-14T19:00:00Z"/>
          <w:rFonts w:ascii="Cambria" w:hAnsi="Cambria" w:cs="Times New Roman"/>
        </w:rPr>
      </w:pPr>
      <w:ins w:id="17" w:author="KKDL" w:date="2016-08-14T19:00:00Z">
        <w:r>
          <w:rPr>
            <w:rFonts w:ascii="Cambria" w:hAnsi="Cambria" w:cs="Times New Roman"/>
          </w:rPr>
          <w:t xml:space="preserve">Add </w:t>
        </w:r>
        <w:r>
          <w:rPr>
            <w:rFonts w:ascii="Cambria" w:hAnsi="Cambria" w:cs="Times New Roman"/>
            <w:i/>
          </w:rPr>
          <w:t>n</w:t>
        </w:r>
        <w:r>
          <w:rPr>
            <w:rFonts w:ascii="Cambria" w:hAnsi="Cambria" w:cs="Times New Roman"/>
          </w:rPr>
          <w:t>-</w:t>
        </w:r>
        <w:proofErr w:type="spellStart"/>
        <w:r>
          <w:rPr>
            <w:rFonts w:ascii="Cambria" w:hAnsi="Cambria" w:cs="Times New Roman"/>
          </w:rPr>
          <w:t>BuLi</w:t>
        </w:r>
        <w:proofErr w:type="spellEnd"/>
        <w:r>
          <w:rPr>
            <w:rFonts w:ascii="Cambria" w:hAnsi="Cambria" w:cs="Times New Roman"/>
          </w:rPr>
          <w:t xml:space="preserve"> (1.1 </w:t>
        </w:r>
        <w:proofErr w:type="spellStart"/>
        <w:r>
          <w:rPr>
            <w:rFonts w:ascii="Cambria" w:hAnsi="Cambria" w:cs="Times New Roman"/>
          </w:rPr>
          <w:t>equiv</w:t>
        </w:r>
        <w:proofErr w:type="spellEnd"/>
        <w:r>
          <w:rPr>
            <w:rFonts w:ascii="Cambria" w:hAnsi="Cambria" w:cs="Times New Roman"/>
          </w:rPr>
          <w:t>) and let the reaction warm to room temperature.</w:t>
        </w:r>
      </w:ins>
    </w:p>
    <w:p w14:paraId="15D37AA5" w14:textId="77777777" w:rsidR="006F1A2D" w:rsidRDefault="006F1A2D" w:rsidP="006F1A2D">
      <w:pPr>
        <w:numPr>
          <w:ilvl w:val="1"/>
          <w:numId w:val="1"/>
        </w:numPr>
        <w:spacing w:after="0"/>
        <w:outlineLvl w:val="0"/>
        <w:rPr>
          <w:ins w:id="18" w:author="KKDL" w:date="2016-08-14T19:00:00Z"/>
          <w:rFonts w:ascii="Cambria" w:hAnsi="Cambria" w:cs="Times New Roman"/>
        </w:rPr>
      </w:pPr>
      <w:ins w:id="19" w:author="KKDL" w:date="2016-08-14T19:00:00Z">
        <w:r>
          <w:rPr>
            <w:rFonts w:ascii="Cambria" w:hAnsi="Cambria" w:cs="Times New Roman"/>
          </w:rPr>
          <w:t>Add saturated NH</w:t>
        </w:r>
        <w:r>
          <w:rPr>
            <w:rFonts w:ascii="Cambria" w:hAnsi="Cambria" w:cs="Times New Roman"/>
            <w:vertAlign w:val="subscript"/>
          </w:rPr>
          <w:t>4</w:t>
        </w:r>
        <w:r>
          <w:rPr>
            <w:rFonts w:ascii="Cambria" w:hAnsi="Cambria" w:cs="Times New Roman"/>
          </w:rPr>
          <w:t>Cl (</w:t>
        </w:r>
        <w:proofErr w:type="spellStart"/>
        <w:r>
          <w:rPr>
            <w:rFonts w:ascii="Cambria" w:hAnsi="Cambria" w:cs="Times New Roman"/>
          </w:rPr>
          <w:t>aq</w:t>
        </w:r>
        <w:proofErr w:type="spellEnd"/>
        <w:r>
          <w:rPr>
            <w:rFonts w:ascii="Cambria" w:hAnsi="Cambria" w:cs="Times New Roman"/>
          </w:rPr>
          <w:t>, 10 mL) to quench the reaction and extract the aqueous layer with diethyl ether (2 x 25 mL).</w:t>
        </w:r>
      </w:ins>
    </w:p>
    <w:p w14:paraId="6D14D226" w14:textId="77777777" w:rsidR="006F1A2D" w:rsidRPr="00EA77EE" w:rsidRDefault="006F1A2D" w:rsidP="006F1A2D">
      <w:pPr>
        <w:numPr>
          <w:ilvl w:val="1"/>
          <w:numId w:val="1"/>
        </w:numPr>
        <w:spacing w:after="0"/>
        <w:outlineLvl w:val="0"/>
        <w:rPr>
          <w:ins w:id="20" w:author="KKDL" w:date="2016-08-14T19:00:00Z"/>
          <w:rFonts w:ascii="Cambria" w:hAnsi="Cambria" w:cs="Times New Roman"/>
        </w:rPr>
      </w:pPr>
      <w:ins w:id="21" w:author="KKDL" w:date="2016-08-14T19:00:00Z">
        <w:r>
          <w:rPr>
            <w:rFonts w:ascii="Cambria" w:hAnsi="Cambria" w:cs="Times New Roman"/>
          </w:rPr>
          <w:t>Wash the combined organic layers with water (2 x 15 mL) and brine (1 x 20 mL).</w:t>
        </w:r>
      </w:ins>
    </w:p>
    <w:p w14:paraId="52CEDD36" w14:textId="77777777" w:rsidR="006F1A2D" w:rsidRPr="00EA77EE" w:rsidRDefault="006F1A2D" w:rsidP="006F1A2D">
      <w:pPr>
        <w:numPr>
          <w:ilvl w:val="1"/>
          <w:numId w:val="1"/>
        </w:numPr>
        <w:spacing w:after="0"/>
        <w:outlineLvl w:val="0"/>
        <w:rPr>
          <w:ins w:id="22" w:author="KKDL" w:date="2016-08-14T19:00:00Z"/>
          <w:rFonts w:ascii="Cambria" w:hAnsi="Cambria" w:cs="Times New Roman"/>
        </w:rPr>
      </w:pPr>
      <w:ins w:id="23" w:author="KKDL" w:date="2016-08-14T19:00:00Z">
        <w:r w:rsidRPr="00EA77EE">
          <w:rPr>
            <w:rFonts w:ascii="Cambria" w:hAnsi="Cambria" w:cs="Times New Roman"/>
          </w:rPr>
          <w:t>The combined organic layers were dried with Na</w:t>
        </w:r>
        <w:r w:rsidRPr="00EA77EE">
          <w:rPr>
            <w:rFonts w:ascii="Cambria" w:hAnsi="Cambria" w:cs="Times New Roman"/>
            <w:vertAlign w:val="subscript"/>
          </w:rPr>
          <w:t>2</w:t>
        </w:r>
        <w:r w:rsidRPr="00EA77EE">
          <w:rPr>
            <w:rFonts w:ascii="Cambria" w:hAnsi="Cambria" w:cs="Times New Roman"/>
          </w:rPr>
          <w:t>SO</w:t>
        </w:r>
        <w:r w:rsidRPr="00EA77EE">
          <w:rPr>
            <w:rFonts w:ascii="Cambria" w:hAnsi="Cambria" w:cs="Times New Roman"/>
            <w:vertAlign w:val="subscript"/>
          </w:rPr>
          <w:t>4</w:t>
        </w:r>
        <w:r w:rsidRPr="00EA77EE">
          <w:rPr>
            <w:rFonts w:ascii="Cambria" w:hAnsi="Cambria" w:cs="Times New Roman"/>
          </w:rPr>
          <w:t xml:space="preserve">, filtered, and concentrated under reduced </w:t>
        </w:r>
        <w:r>
          <w:rPr>
            <w:rFonts w:ascii="Cambria" w:hAnsi="Cambria" w:cs="Times New Roman"/>
          </w:rPr>
          <w:t>pressure</w:t>
        </w:r>
        <w:r w:rsidRPr="00EA77EE">
          <w:rPr>
            <w:rFonts w:ascii="Cambria" w:hAnsi="Cambria"/>
          </w:rPr>
          <w:t xml:space="preserve"> to afford the product.</w:t>
        </w:r>
      </w:ins>
    </w:p>
    <w:p w14:paraId="614DB91D" w14:textId="77777777" w:rsidR="006F1A2D" w:rsidRPr="00302A76" w:rsidRDefault="006F1A2D" w:rsidP="006F1A2D">
      <w:pPr>
        <w:spacing w:after="0"/>
        <w:ind w:left="720"/>
        <w:outlineLvl w:val="0"/>
        <w:rPr>
          <w:rFonts w:ascii="Cambria" w:hAnsi="Cambria" w:cs="Times New Roman"/>
        </w:rPr>
        <w:pPrChange w:id="24" w:author="KKDL" w:date="2016-08-14T19:00:00Z">
          <w:pPr>
            <w:numPr>
              <w:ilvl w:val="1"/>
              <w:numId w:val="1"/>
            </w:numPr>
            <w:tabs>
              <w:tab w:val="num" w:pos="1440"/>
            </w:tabs>
            <w:spacing w:after="0"/>
            <w:ind w:left="1440" w:hanging="720"/>
            <w:outlineLvl w:val="0"/>
          </w:pPr>
        </w:pPrChange>
      </w:pPr>
    </w:p>
    <w:p w14:paraId="6E59E48E" w14:textId="77777777" w:rsidR="005A61DA" w:rsidRPr="00302A76" w:rsidRDefault="005A61DA" w:rsidP="005A61DA">
      <w:pPr>
        <w:rPr>
          <w:rFonts w:ascii="Cambria" w:hAnsi="Cambria" w:cs="Times New Roman"/>
        </w:rPr>
      </w:pPr>
    </w:p>
    <w:p w14:paraId="11300C1E" w14:textId="77777777" w:rsidR="00A464A3" w:rsidRDefault="00A464A3" w:rsidP="005A61DA">
      <w:pPr>
        <w:rPr>
          <w:ins w:id="25" w:author="KKDL" w:date="2016-08-14T19:03:00Z"/>
          <w:rFonts w:ascii="Cambria" w:hAnsi="Cambria" w:cs="Times New Roman"/>
          <w:b/>
          <w:sz w:val="28"/>
        </w:rPr>
      </w:pPr>
    </w:p>
    <w:p w14:paraId="09A21EDD" w14:textId="77777777" w:rsidR="005A61DA" w:rsidRPr="00302A76" w:rsidRDefault="005A61DA" w:rsidP="005A61DA">
      <w:pPr>
        <w:rPr>
          <w:rFonts w:ascii="Cambria" w:hAnsi="Cambria" w:cs="Times New Roman"/>
        </w:rPr>
      </w:pPr>
      <w:bookmarkStart w:id="26" w:name="_GoBack"/>
      <w:bookmarkEnd w:id="26"/>
      <w:r w:rsidRPr="00302A76">
        <w:rPr>
          <w:rFonts w:ascii="Cambria" w:hAnsi="Cambria" w:cs="Times New Roman"/>
          <w:b/>
          <w:sz w:val="28"/>
        </w:rPr>
        <w:lastRenderedPageBreak/>
        <w:t>Representative Results</w:t>
      </w:r>
      <w:r w:rsidRPr="00302A76">
        <w:rPr>
          <w:rFonts w:ascii="Cambria" w:hAnsi="Cambria" w:cs="Times New Roman"/>
        </w:rPr>
        <w:t>:</w:t>
      </w:r>
    </w:p>
    <w:p w14:paraId="2B86C0C1" w14:textId="77777777" w:rsidR="005A61DA" w:rsidRPr="00302A76" w:rsidRDefault="002861B7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t xml:space="preserve">Representative results </w:t>
      </w:r>
      <w:r w:rsidR="00BE2765">
        <w:rPr>
          <w:rFonts w:ascii="Cambria" w:hAnsi="Cambria" w:cs="Times New Roman"/>
        </w:rPr>
        <w:t xml:space="preserve">for the titration of </w:t>
      </w:r>
      <w:r w:rsidR="00BE2765">
        <w:rPr>
          <w:rFonts w:ascii="Cambria" w:hAnsi="Cambria" w:cs="Times New Roman"/>
          <w:i/>
        </w:rPr>
        <w:t>n</w:t>
      </w:r>
      <w:r w:rsidR="00BE2765">
        <w:rPr>
          <w:rFonts w:ascii="Cambria" w:hAnsi="Cambria" w:cs="Times New Roman"/>
        </w:rPr>
        <w:t>-</w:t>
      </w:r>
      <w:proofErr w:type="spellStart"/>
      <w:r w:rsidR="00BE2765">
        <w:rPr>
          <w:rFonts w:ascii="Cambria" w:hAnsi="Cambria" w:cs="Times New Roman"/>
        </w:rPr>
        <w:t>BuLi</w:t>
      </w:r>
      <w:proofErr w:type="spellEnd"/>
      <w:r w:rsidR="00BE2765">
        <w:rPr>
          <w:rFonts w:ascii="Cambria" w:hAnsi="Cambria" w:cs="Times New Roman"/>
          <w:i/>
        </w:rPr>
        <w:t xml:space="preserve"> </w:t>
      </w:r>
      <w:r w:rsidRPr="00BE2765">
        <w:rPr>
          <w:rFonts w:ascii="Cambria" w:hAnsi="Cambria" w:cs="Times New Roman"/>
        </w:rPr>
        <w:t>for</w:t>
      </w:r>
      <w:r w:rsidRPr="00302A76">
        <w:rPr>
          <w:rFonts w:ascii="Cambria" w:hAnsi="Cambria" w:cs="Times New Roman"/>
        </w:rPr>
        <w:t xml:space="preserve"> Procedure</w:t>
      </w:r>
      <w:r w:rsidR="00550F11" w:rsidRPr="00302A76">
        <w:rPr>
          <w:rFonts w:ascii="Cambria" w:hAnsi="Cambria" w:cs="Times New Roman"/>
        </w:rPr>
        <w:t>s</w:t>
      </w:r>
      <w:r w:rsidRPr="00302A76">
        <w:rPr>
          <w:rFonts w:ascii="Cambria" w:hAnsi="Cambria" w:cs="Times New Roman"/>
        </w:rPr>
        <w:t xml:space="preserve"> 1</w:t>
      </w:r>
      <w:r w:rsidR="00550F11" w:rsidRPr="00302A76">
        <w:rPr>
          <w:rFonts w:ascii="Cambria" w:hAnsi="Cambria" w:cs="Times New Roman"/>
        </w:rPr>
        <w:t>-</w:t>
      </w:r>
      <w:r w:rsidR="00536325">
        <w:rPr>
          <w:rFonts w:ascii="Cambria" w:hAnsi="Cambria" w:cs="Times New Roman"/>
        </w:rPr>
        <w:t>3</w:t>
      </w:r>
      <w:r w:rsidR="00BC02D8" w:rsidRPr="00302A76">
        <w:rPr>
          <w:rFonts w:ascii="Cambria" w:hAnsi="Cambria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3403"/>
      </w:tblGrid>
      <w:tr w:rsidR="003B0FB7" w:rsidRPr="00302A76" w14:paraId="14DDC2D2" w14:textId="77777777" w:rsidTr="003B0FB7">
        <w:tc>
          <w:tcPr>
            <w:tcW w:w="1284" w:type="dxa"/>
          </w:tcPr>
          <w:p w14:paraId="6B9D75FE" w14:textId="77777777" w:rsidR="003B0FB7" w:rsidRPr="00302A76" w:rsidRDefault="003B0FB7" w:rsidP="005A61DA">
            <w:pPr>
              <w:rPr>
                <w:rFonts w:ascii="Cambria" w:hAnsi="Cambria" w:cs="Times New Roman"/>
              </w:rPr>
            </w:pPr>
            <w:r w:rsidRPr="00302A76">
              <w:rPr>
                <w:rFonts w:ascii="Cambria" w:hAnsi="Cambria" w:cs="Times New Roman"/>
              </w:rPr>
              <w:t>Procedure Step</w:t>
            </w:r>
          </w:p>
        </w:tc>
        <w:tc>
          <w:tcPr>
            <w:tcW w:w="3403" w:type="dxa"/>
          </w:tcPr>
          <w:p w14:paraId="12C46EDD" w14:textId="77777777" w:rsidR="003B0FB7" w:rsidRPr="00302A76" w:rsidRDefault="003B0FB7" w:rsidP="003B0FB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Color of reaction mixture</w:t>
            </w:r>
          </w:p>
        </w:tc>
      </w:tr>
      <w:tr w:rsidR="003B0FB7" w:rsidRPr="00302A76" w14:paraId="729ECD06" w14:textId="77777777" w:rsidTr="003B0FB7">
        <w:tc>
          <w:tcPr>
            <w:tcW w:w="1284" w:type="dxa"/>
          </w:tcPr>
          <w:p w14:paraId="1A879E0D" w14:textId="77777777" w:rsidR="003B0FB7" w:rsidRPr="00302A76" w:rsidRDefault="003B0FB7" w:rsidP="001203B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1.1</w:t>
            </w:r>
          </w:p>
        </w:tc>
        <w:tc>
          <w:tcPr>
            <w:tcW w:w="3403" w:type="dxa"/>
          </w:tcPr>
          <w:p w14:paraId="5FC70F32" w14:textId="77777777" w:rsidR="003B0FB7" w:rsidRPr="00302A76" w:rsidRDefault="003B0FB7" w:rsidP="001203B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Colorless</w:t>
            </w:r>
          </w:p>
        </w:tc>
      </w:tr>
      <w:tr w:rsidR="003B0FB7" w:rsidRPr="00302A76" w14:paraId="58C24FF7" w14:textId="77777777" w:rsidTr="003B0FB7">
        <w:tc>
          <w:tcPr>
            <w:tcW w:w="1284" w:type="dxa"/>
          </w:tcPr>
          <w:p w14:paraId="512C538B" w14:textId="77777777" w:rsidR="003B0FB7" w:rsidRPr="00302A76" w:rsidRDefault="00262A46" w:rsidP="00262A46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2.1</w:t>
            </w:r>
          </w:p>
        </w:tc>
        <w:tc>
          <w:tcPr>
            <w:tcW w:w="3403" w:type="dxa"/>
          </w:tcPr>
          <w:p w14:paraId="2C8DD8C9" w14:textId="77777777" w:rsidR="003B0FB7" w:rsidRPr="00302A76" w:rsidRDefault="00262A46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Yellow, then colorless</w:t>
            </w:r>
          </w:p>
        </w:tc>
      </w:tr>
      <w:tr w:rsidR="003B0FB7" w:rsidRPr="00302A76" w14:paraId="279BC6E2" w14:textId="77777777" w:rsidTr="003B0FB7">
        <w:tc>
          <w:tcPr>
            <w:tcW w:w="1284" w:type="dxa"/>
          </w:tcPr>
          <w:p w14:paraId="3182925E" w14:textId="77777777" w:rsidR="003B0FB7" w:rsidRPr="00302A76" w:rsidRDefault="00262A46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2.2</w:t>
            </w:r>
          </w:p>
        </w:tc>
        <w:tc>
          <w:tcPr>
            <w:tcW w:w="3403" w:type="dxa"/>
          </w:tcPr>
          <w:p w14:paraId="7935FF9B" w14:textId="77777777" w:rsidR="003B0FB7" w:rsidRPr="00302A76" w:rsidRDefault="00262A46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Deep yellow</w:t>
            </w:r>
          </w:p>
        </w:tc>
      </w:tr>
      <w:tr w:rsidR="003B0FB7" w:rsidRPr="00302A76" w14:paraId="227FB3D1" w14:textId="77777777" w:rsidTr="003B0FB7">
        <w:tc>
          <w:tcPr>
            <w:tcW w:w="1284" w:type="dxa"/>
          </w:tcPr>
          <w:p w14:paraId="1E29A365" w14:textId="77777777" w:rsidR="003B0FB7" w:rsidRPr="00302A76" w:rsidRDefault="00262A46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3.1</w:t>
            </w:r>
          </w:p>
        </w:tc>
        <w:tc>
          <w:tcPr>
            <w:tcW w:w="3403" w:type="dxa"/>
          </w:tcPr>
          <w:p w14:paraId="3E6E249F" w14:textId="77777777" w:rsidR="003B0FB7" w:rsidRPr="00262A46" w:rsidRDefault="00262A46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</w:t>
            </w:r>
            <w:r w:rsidR="007C1A41">
              <w:rPr>
                <w:rFonts w:ascii="Cambria" w:hAnsi="Cambria" w:cs="Times New Roman"/>
              </w:rPr>
              <w:t>.18</w:t>
            </w:r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mmol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diphenylacetic</w:t>
            </w:r>
            <w:proofErr w:type="spellEnd"/>
            <w:r>
              <w:rPr>
                <w:rFonts w:ascii="Cambria" w:hAnsi="Cambria" w:cs="Times New Roman"/>
              </w:rPr>
              <w:t xml:space="preserve"> acid/1 mL </w:t>
            </w:r>
            <w:r>
              <w:rPr>
                <w:rFonts w:ascii="Cambria" w:hAnsi="Cambria" w:cs="Times New Roman"/>
                <w:i/>
              </w:rPr>
              <w:t>n</w:t>
            </w:r>
            <w:r>
              <w:rPr>
                <w:rFonts w:ascii="Cambria" w:hAnsi="Cambria" w:cs="Times New Roman"/>
              </w:rPr>
              <w:t>-</w:t>
            </w:r>
            <w:proofErr w:type="spellStart"/>
            <w:r>
              <w:rPr>
                <w:rFonts w:ascii="Cambria" w:hAnsi="Cambria" w:cs="Times New Roman"/>
              </w:rPr>
              <w:t>BuLi</w:t>
            </w:r>
            <w:proofErr w:type="spellEnd"/>
            <w:r>
              <w:rPr>
                <w:rFonts w:ascii="Cambria" w:hAnsi="Cambria" w:cs="Times New Roman"/>
              </w:rPr>
              <w:t xml:space="preserve"> = 1</w:t>
            </w:r>
            <w:r w:rsidR="007C1A41">
              <w:rPr>
                <w:rFonts w:ascii="Cambria" w:hAnsi="Cambria" w:cs="Times New Roman"/>
              </w:rPr>
              <w:t>.18</w:t>
            </w:r>
            <w:r>
              <w:rPr>
                <w:rFonts w:ascii="Cambria" w:hAnsi="Cambria" w:cs="Times New Roman"/>
              </w:rPr>
              <w:t xml:space="preserve"> M </w:t>
            </w:r>
            <w:r>
              <w:rPr>
                <w:rFonts w:ascii="Cambria" w:hAnsi="Cambria" w:cs="Times New Roman"/>
                <w:i/>
              </w:rPr>
              <w:t>n</w:t>
            </w:r>
            <w:r>
              <w:rPr>
                <w:rFonts w:ascii="Cambria" w:hAnsi="Cambria" w:cs="Times New Roman"/>
              </w:rPr>
              <w:t>-</w:t>
            </w:r>
            <w:proofErr w:type="spellStart"/>
            <w:r>
              <w:rPr>
                <w:rFonts w:ascii="Cambria" w:hAnsi="Cambria" w:cs="Times New Roman"/>
              </w:rPr>
              <w:t>BuLi</w:t>
            </w:r>
            <w:proofErr w:type="spellEnd"/>
            <w:r>
              <w:rPr>
                <w:rFonts w:ascii="Cambria" w:hAnsi="Cambria" w:cs="Times New Roman"/>
              </w:rPr>
              <w:t xml:space="preserve"> in hexanes</w:t>
            </w:r>
          </w:p>
        </w:tc>
      </w:tr>
    </w:tbl>
    <w:p w14:paraId="18221A6A" w14:textId="77777777" w:rsidR="00536325" w:rsidRPr="00536325" w:rsidRDefault="00536325" w:rsidP="005A61DA">
      <w:pPr>
        <w:rPr>
          <w:rFonts w:ascii="Cambria" w:hAnsi="Cambria" w:cs="Times New Roman"/>
        </w:rPr>
      </w:pPr>
      <w:proofErr w:type="gramStart"/>
      <w:r>
        <w:rPr>
          <w:rFonts w:ascii="Cambria" w:hAnsi="Cambria" w:cs="Times New Roman"/>
        </w:rPr>
        <w:t>Table 1.</w:t>
      </w:r>
      <w:proofErr w:type="gramEnd"/>
      <w:r>
        <w:rPr>
          <w:rFonts w:ascii="Cambria" w:hAnsi="Cambria" w:cs="Times New Roman"/>
        </w:rPr>
        <w:t xml:space="preserve"> Representative results for </w:t>
      </w:r>
      <w:r w:rsidR="00D92515">
        <w:rPr>
          <w:rFonts w:ascii="Cambria" w:hAnsi="Cambria" w:cs="Times New Roman"/>
        </w:rPr>
        <w:t>procedures</w:t>
      </w:r>
      <w:r>
        <w:rPr>
          <w:rFonts w:ascii="Cambria" w:hAnsi="Cambria" w:cs="Times New Roman"/>
        </w:rPr>
        <w:t xml:space="preserve"> 1-3.</w:t>
      </w:r>
    </w:p>
    <w:p w14:paraId="287981EE" w14:textId="77777777" w:rsidR="005402C4" w:rsidRDefault="005402C4" w:rsidP="005A61DA">
      <w:pPr>
        <w:rPr>
          <w:rFonts w:ascii="Cambria" w:hAnsi="Cambria" w:cs="Times New Roman"/>
          <w:b/>
          <w:sz w:val="28"/>
        </w:rPr>
      </w:pPr>
    </w:p>
    <w:p w14:paraId="6F5C24E7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Summary</w:t>
      </w:r>
      <w:r w:rsidRPr="00302A76">
        <w:rPr>
          <w:rFonts w:ascii="Cambria" w:hAnsi="Cambria" w:cs="Times New Roman"/>
        </w:rPr>
        <w:t xml:space="preserve">: </w:t>
      </w:r>
    </w:p>
    <w:p w14:paraId="3D00AE4D" w14:textId="2ED7E362" w:rsidR="005A61DA" w:rsidRPr="00536325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t>In this experiment</w:t>
      </w:r>
      <w:r w:rsidR="00642C61" w:rsidRPr="00302A76">
        <w:rPr>
          <w:rFonts w:ascii="Cambria" w:hAnsi="Cambria" w:cs="Times New Roman"/>
        </w:rPr>
        <w:t xml:space="preserve">, we have demonstrated </w:t>
      </w:r>
      <w:r w:rsidR="00536325">
        <w:rPr>
          <w:rFonts w:ascii="Cambria" w:hAnsi="Cambria" w:cs="Times New Roman"/>
        </w:rPr>
        <w:t xml:space="preserve">how to determine the concentration of an </w:t>
      </w:r>
      <w:r w:rsidR="00536325">
        <w:rPr>
          <w:rFonts w:ascii="Cambria" w:hAnsi="Cambria" w:cs="Times New Roman"/>
          <w:i/>
        </w:rPr>
        <w:t>n</w:t>
      </w:r>
      <w:r w:rsidR="00536325">
        <w:rPr>
          <w:rFonts w:ascii="Cambria" w:hAnsi="Cambria" w:cs="Times New Roman"/>
        </w:rPr>
        <w:t>-</w:t>
      </w:r>
      <w:proofErr w:type="spellStart"/>
      <w:r w:rsidR="00536325">
        <w:rPr>
          <w:rFonts w:ascii="Cambria" w:hAnsi="Cambria" w:cs="Times New Roman"/>
        </w:rPr>
        <w:t>BuLi</w:t>
      </w:r>
      <w:proofErr w:type="spellEnd"/>
      <w:r w:rsidR="00536325">
        <w:rPr>
          <w:rFonts w:ascii="Cambria" w:hAnsi="Cambria" w:cs="Times New Roman"/>
        </w:rPr>
        <w:t xml:space="preserve"> solution by using </w:t>
      </w:r>
      <w:proofErr w:type="spellStart"/>
      <w:r w:rsidR="00536325">
        <w:rPr>
          <w:rFonts w:ascii="Cambria" w:hAnsi="Cambria" w:cs="Times New Roman"/>
        </w:rPr>
        <w:t>diphenylacetic</w:t>
      </w:r>
      <w:proofErr w:type="spellEnd"/>
      <w:r w:rsidR="00536325">
        <w:rPr>
          <w:rFonts w:ascii="Cambria" w:hAnsi="Cambria" w:cs="Times New Roman"/>
        </w:rPr>
        <w:t xml:space="preserve"> acid. </w:t>
      </w:r>
      <w:ins w:id="27" w:author="KKDL" w:date="2016-08-14T19:01:00Z">
        <w:r w:rsidR="006F1A2D">
          <w:rPr>
            <w:rFonts w:ascii="Cambria" w:hAnsi="Cambria" w:cs="Times New Roman"/>
          </w:rPr>
          <w:t xml:space="preserve">We have also performed a reaction by adding </w:t>
        </w:r>
        <w:r w:rsidR="006F1A2D">
          <w:rPr>
            <w:rFonts w:ascii="Cambria" w:hAnsi="Cambria" w:cs="Times New Roman"/>
            <w:i/>
          </w:rPr>
          <w:t>n</w:t>
        </w:r>
        <w:r w:rsidR="006F1A2D">
          <w:rPr>
            <w:rFonts w:ascii="Cambria" w:hAnsi="Cambria" w:cs="Times New Roman"/>
          </w:rPr>
          <w:t>-</w:t>
        </w:r>
        <w:proofErr w:type="spellStart"/>
        <w:r w:rsidR="006F1A2D">
          <w:rPr>
            <w:rFonts w:ascii="Cambria" w:hAnsi="Cambria" w:cs="Times New Roman"/>
          </w:rPr>
          <w:t>BuLi</w:t>
        </w:r>
        <w:proofErr w:type="spellEnd"/>
        <w:r w:rsidR="006F1A2D">
          <w:rPr>
            <w:rFonts w:ascii="Cambria" w:hAnsi="Cambria" w:cs="Times New Roman"/>
          </w:rPr>
          <w:t xml:space="preserve"> to </w:t>
        </w:r>
        <w:proofErr w:type="spellStart"/>
        <w:r w:rsidR="006F1A2D">
          <w:rPr>
            <w:rFonts w:ascii="Cambria" w:hAnsi="Cambria" w:cs="Times New Roman"/>
          </w:rPr>
          <w:t>benzaldehyde</w:t>
        </w:r>
        <w:proofErr w:type="spellEnd"/>
        <w:r w:rsidR="006F1A2D">
          <w:rPr>
            <w:rFonts w:ascii="Cambria" w:hAnsi="Cambria" w:cs="Times New Roman"/>
          </w:rPr>
          <w:t>.</w:t>
        </w:r>
      </w:ins>
    </w:p>
    <w:p w14:paraId="587A3E4F" w14:textId="77777777" w:rsidR="005402C4" w:rsidRDefault="005402C4" w:rsidP="005A61DA">
      <w:pPr>
        <w:spacing w:after="0"/>
        <w:rPr>
          <w:rFonts w:ascii="Cambria" w:hAnsi="Cambria" w:cs="Times New Roman"/>
          <w:b/>
          <w:sz w:val="28"/>
        </w:rPr>
      </w:pPr>
    </w:p>
    <w:p w14:paraId="64B5350A" w14:textId="77777777" w:rsidR="005402C4" w:rsidRDefault="005402C4" w:rsidP="005A61DA">
      <w:pPr>
        <w:spacing w:after="0"/>
        <w:rPr>
          <w:rFonts w:ascii="Cambria" w:hAnsi="Cambria" w:cs="Times New Roman"/>
          <w:b/>
          <w:sz w:val="28"/>
        </w:rPr>
      </w:pPr>
    </w:p>
    <w:p w14:paraId="5E2B8787" w14:textId="77777777" w:rsidR="005A61DA" w:rsidRPr="00302A76" w:rsidRDefault="005A61DA" w:rsidP="005A61DA">
      <w:pPr>
        <w:spacing w:after="0"/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Applications</w:t>
      </w:r>
      <w:r w:rsidRPr="00302A76">
        <w:rPr>
          <w:rFonts w:ascii="Cambria" w:hAnsi="Cambria" w:cs="Times New Roman"/>
        </w:rPr>
        <w:t xml:space="preserve"> </w:t>
      </w:r>
    </w:p>
    <w:p w14:paraId="46FB31CA" w14:textId="77777777" w:rsidR="005A61DA" w:rsidRDefault="005A61DA" w:rsidP="005A61DA">
      <w:pPr>
        <w:spacing w:after="0"/>
        <w:rPr>
          <w:rFonts w:ascii="Cambria" w:hAnsi="Cambria" w:cs="Times New Roman"/>
        </w:rPr>
      </w:pPr>
    </w:p>
    <w:p w14:paraId="2DB1F3DE" w14:textId="173B5050" w:rsidR="005A61DA" w:rsidRPr="00C21A4A" w:rsidRDefault="006500F1" w:rsidP="005A61DA">
      <w:pPr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Accurate concentrations of </w:t>
      </w:r>
      <w:r w:rsidR="00536325">
        <w:rPr>
          <w:rFonts w:ascii="Cambria" w:hAnsi="Cambria" w:cs="Times New Roman"/>
          <w:i/>
        </w:rPr>
        <w:t>n</w:t>
      </w:r>
      <w:r>
        <w:rPr>
          <w:rFonts w:ascii="Cambria" w:hAnsi="Cambria" w:cs="Times New Roman"/>
        </w:rPr>
        <w:t>-</w:t>
      </w:r>
      <w:proofErr w:type="spellStart"/>
      <w:r>
        <w:rPr>
          <w:rFonts w:ascii="Cambria" w:hAnsi="Cambria" w:cs="Times New Roman"/>
        </w:rPr>
        <w:t>BuLi</w:t>
      </w:r>
      <w:proofErr w:type="spellEnd"/>
      <w:r>
        <w:rPr>
          <w:rFonts w:ascii="Cambria" w:hAnsi="Cambria" w:cs="Times New Roman"/>
        </w:rPr>
        <w:t xml:space="preserve"> are important in order to be used successfully </w:t>
      </w:r>
      <w:r w:rsidR="00C21A4A">
        <w:rPr>
          <w:rFonts w:ascii="Cambria" w:hAnsi="Cambria" w:cs="Times New Roman"/>
        </w:rPr>
        <w:t xml:space="preserve">in a number of reactions. </w:t>
      </w:r>
      <w:proofErr w:type="gramStart"/>
      <w:r w:rsidR="00C21A4A">
        <w:rPr>
          <w:rFonts w:ascii="Cambria" w:hAnsi="Cambria" w:cs="Times New Roman"/>
          <w:i/>
        </w:rPr>
        <w:t>n</w:t>
      </w:r>
      <w:r w:rsidR="00C21A4A">
        <w:rPr>
          <w:rFonts w:ascii="Cambria" w:hAnsi="Cambria" w:cs="Times New Roman"/>
        </w:rPr>
        <w:t>-</w:t>
      </w:r>
      <w:proofErr w:type="spellStart"/>
      <w:r w:rsidR="00C21A4A">
        <w:rPr>
          <w:rFonts w:ascii="Cambria" w:hAnsi="Cambria" w:cs="Times New Roman"/>
        </w:rPr>
        <w:t>BuLi</w:t>
      </w:r>
      <w:proofErr w:type="spellEnd"/>
      <w:proofErr w:type="gramEnd"/>
      <w:r w:rsidR="00C21A4A">
        <w:rPr>
          <w:rFonts w:ascii="Cambria" w:hAnsi="Cambria" w:cs="Times New Roman"/>
        </w:rPr>
        <w:t xml:space="preserve"> is commonly used in lithium-halogen exchange reactions to prepare </w:t>
      </w:r>
      <w:proofErr w:type="spellStart"/>
      <w:r w:rsidR="00C21A4A">
        <w:rPr>
          <w:rFonts w:ascii="Cambria" w:hAnsi="Cambria" w:cs="Times New Roman"/>
        </w:rPr>
        <w:t>aryllithium</w:t>
      </w:r>
      <w:proofErr w:type="spellEnd"/>
      <w:r w:rsidR="00C21A4A">
        <w:rPr>
          <w:rFonts w:ascii="Cambria" w:hAnsi="Cambria" w:cs="Times New Roman"/>
        </w:rPr>
        <w:t xml:space="preserve"> or </w:t>
      </w:r>
      <w:proofErr w:type="spellStart"/>
      <w:r w:rsidR="00C21A4A">
        <w:rPr>
          <w:rFonts w:ascii="Cambria" w:hAnsi="Cambria" w:cs="Times New Roman"/>
        </w:rPr>
        <w:t>vinyllithium</w:t>
      </w:r>
      <w:proofErr w:type="spellEnd"/>
      <w:r w:rsidR="00C21A4A">
        <w:rPr>
          <w:rFonts w:ascii="Cambria" w:hAnsi="Cambria" w:cs="Times New Roman"/>
        </w:rPr>
        <w:t xml:space="preserve"> reagents, which can be subsequently used in C–C bond forming reactions. </w:t>
      </w:r>
      <w:ins w:id="28" w:author="KKDL" w:date="2016-08-14T19:01:00Z">
        <w:r w:rsidR="006F1A2D">
          <w:rPr>
            <w:rFonts w:ascii="Cambria" w:hAnsi="Cambria" w:cs="Times New Roman"/>
          </w:rPr>
          <w:t>Furthermore, it can be used as a base or nucleophile, depending on the reaction conditions.</w:t>
        </w:r>
      </w:ins>
    </w:p>
    <w:p w14:paraId="1EE54B31" w14:textId="77777777" w:rsidR="006500F1" w:rsidRPr="00302A76" w:rsidRDefault="006500F1" w:rsidP="005A61DA">
      <w:pPr>
        <w:spacing w:after="0"/>
        <w:rPr>
          <w:rFonts w:ascii="Cambria" w:hAnsi="Cambria" w:cs="Times New Roman"/>
        </w:rPr>
      </w:pPr>
    </w:p>
    <w:p w14:paraId="16C0A065" w14:textId="77777777" w:rsidR="005402C4" w:rsidRDefault="005402C4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5D824B79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  <w:r w:rsidRPr="00302A76">
        <w:rPr>
          <w:rFonts w:ascii="Cambria" w:hAnsi="Cambria" w:cs="Times New Roman"/>
          <w:b/>
          <w:sz w:val="28"/>
          <w:szCs w:val="28"/>
        </w:rPr>
        <w:t>Legend:</w:t>
      </w:r>
    </w:p>
    <w:p w14:paraId="6A965565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2456E7DF" w14:textId="50DAD53E" w:rsidR="005A61DA" w:rsidRDefault="005A61DA" w:rsidP="005A61DA">
      <w:pPr>
        <w:spacing w:after="0"/>
        <w:rPr>
          <w:ins w:id="29" w:author="KKDL" w:date="2016-08-14T19:01:00Z"/>
          <w:rFonts w:ascii="Cambria" w:hAnsi="Cambria" w:cs="Times New Roman"/>
          <w:b/>
        </w:rPr>
      </w:pPr>
      <w:proofErr w:type="gramStart"/>
      <w:r w:rsidRPr="006F1A2D">
        <w:rPr>
          <w:rFonts w:ascii="Cambria" w:hAnsi="Cambria" w:cs="Times New Roman"/>
          <w:b/>
        </w:rPr>
        <w:t>Figure 1</w:t>
      </w:r>
      <w:r w:rsidR="007B0418" w:rsidRPr="006F1A2D">
        <w:rPr>
          <w:rFonts w:ascii="Cambria" w:hAnsi="Cambria" w:cs="Times New Roman"/>
          <w:b/>
        </w:rPr>
        <w:t>.</w:t>
      </w:r>
      <w:proofErr w:type="gramEnd"/>
      <w:r w:rsidRPr="006F1A2D">
        <w:rPr>
          <w:rFonts w:ascii="Cambria" w:hAnsi="Cambria" w:cs="Times New Roman"/>
          <w:b/>
        </w:rPr>
        <w:t xml:space="preserve"> </w:t>
      </w:r>
      <w:proofErr w:type="gramStart"/>
      <w:r w:rsidR="00536325" w:rsidRPr="006F1A2D">
        <w:rPr>
          <w:rFonts w:ascii="Cambria" w:hAnsi="Cambria" w:cs="Times New Roman"/>
          <w:b/>
        </w:rPr>
        <w:t xml:space="preserve">Reaction of </w:t>
      </w:r>
      <w:r w:rsidR="00536325" w:rsidRPr="006F1A2D">
        <w:rPr>
          <w:rFonts w:ascii="Cambria" w:hAnsi="Cambria" w:cs="Times New Roman"/>
          <w:b/>
          <w:i/>
        </w:rPr>
        <w:t>n</w:t>
      </w:r>
      <w:r w:rsidR="00536325" w:rsidRPr="006F1A2D">
        <w:rPr>
          <w:rFonts w:ascii="Cambria" w:hAnsi="Cambria" w:cs="Times New Roman"/>
          <w:b/>
        </w:rPr>
        <w:t>-</w:t>
      </w:r>
      <w:proofErr w:type="spellStart"/>
      <w:r w:rsidR="00536325" w:rsidRPr="006F1A2D">
        <w:rPr>
          <w:rFonts w:ascii="Cambria" w:hAnsi="Cambria" w:cs="Times New Roman"/>
          <w:b/>
        </w:rPr>
        <w:t>BuLi</w:t>
      </w:r>
      <w:proofErr w:type="spellEnd"/>
      <w:r w:rsidR="00536325" w:rsidRPr="006F1A2D">
        <w:rPr>
          <w:rFonts w:ascii="Cambria" w:hAnsi="Cambria" w:cs="Times New Roman"/>
          <w:b/>
        </w:rPr>
        <w:t xml:space="preserve"> with </w:t>
      </w:r>
      <w:proofErr w:type="spellStart"/>
      <w:r w:rsidR="00536325" w:rsidRPr="006F1A2D">
        <w:rPr>
          <w:rFonts w:ascii="Cambria" w:hAnsi="Cambria" w:cs="Times New Roman"/>
          <w:b/>
        </w:rPr>
        <w:t>diphenylacetic</w:t>
      </w:r>
      <w:proofErr w:type="spellEnd"/>
      <w:r w:rsidR="00536325" w:rsidRPr="006F1A2D">
        <w:rPr>
          <w:rFonts w:ascii="Cambria" w:hAnsi="Cambria" w:cs="Times New Roman"/>
          <w:b/>
        </w:rPr>
        <w:t xml:space="preserve"> acid.</w:t>
      </w:r>
      <w:proofErr w:type="gramEnd"/>
    </w:p>
    <w:p w14:paraId="38854A42" w14:textId="77777777" w:rsidR="006F1A2D" w:rsidRPr="00EA77EE" w:rsidRDefault="006F1A2D" w:rsidP="006F1A2D">
      <w:pPr>
        <w:spacing w:after="0"/>
        <w:rPr>
          <w:ins w:id="30" w:author="KKDL" w:date="2016-08-14T19:01:00Z"/>
          <w:rFonts w:ascii="Cambria" w:hAnsi="Cambria" w:cs="Times New Roman"/>
          <w:b/>
        </w:rPr>
      </w:pPr>
      <w:proofErr w:type="gramStart"/>
      <w:ins w:id="31" w:author="KKDL" w:date="2016-08-14T19:01:00Z">
        <w:r>
          <w:rPr>
            <w:rFonts w:ascii="Cambria" w:hAnsi="Cambria" w:cs="Times New Roman"/>
            <w:b/>
          </w:rPr>
          <w:t>Figure 2.</w:t>
        </w:r>
        <w:proofErr w:type="gramEnd"/>
        <w:r>
          <w:rPr>
            <w:rFonts w:ascii="Cambria" w:hAnsi="Cambria" w:cs="Times New Roman"/>
            <w:b/>
          </w:rPr>
          <w:t xml:space="preserve"> </w:t>
        </w:r>
        <w:proofErr w:type="gramStart"/>
        <w:r>
          <w:rPr>
            <w:rFonts w:ascii="Cambria" w:hAnsi="Cambria" w:cs="Times New Roman"/>
            <w:b/>
          </w:rPr>
          <w:t xml:space="preserve">Addition of </w:t>
        </w:r>
        <w:r>
          <w:rPr>
            <w:rFonts w:ascii="Cambria" w:hAnsi="Cambria" w:cs="Times New Roman"/>
            <w:b/>
            <w:i/>
          </w:rPr>
          <w:t>n</w:t>
        </w:r>
        <w:r>
          <w:rPr>
            <w:rFonts w:ascii="Cambria" w:hAnsi="Cambria" w:cs="Times New Roman"/>
            <w:b/>
          </w:rPr>
          <w:t>-</w:t>
        </w:r>
        <w:proofErr w:type="spellStart"/>
        <w:r>
          <w:rPr>
            <w:rFonts w:ascii="Cambria" w:hAnsi="Cambria" w:cs="Times New Roman"/>
            <w:b/>
          </w:rPr>
          <w:t>BuLi</w:t>
        </w:r>
        <w:proofErr w:type="spellEnd"/>
        <w:r>
          <w:rPr>
            <w:rFonts w:ascii="Cambria" w:hAnsi="Cambria" w:cs="Times New Roman"/>
            <w:b/>
          </w:rPr>
          <w:t xml:space="preserve"> to </w:t>
        </w:r>
        <w:proofErr w:type="spellStart"/>
        <w:r>
          <w:rPr>
            <w:rFonts w:ascii="Cambria" w:hAnsi="Cambria" w:cs="Times New Roman"/>
            <w:b/>
          </w:rPr>
          <w:t>benzaldehyde</w:t>
        </w:r>
        <w:proofErr w:type="spellEnd"/>
        <w:r>
          <w:rPr>
            <w:rFonts w:ascii="Cambria" w:hAnsi="Cambria" w:cs="Times New Roman"/>
            <w:b/>
          </w:rPr>
          <w:t>.</w:t>
        </w:r>
        <w:proofErr w:type="gramEnd"/>
      </w:ins>
    </w:p>
    <w:p w14:paraId="646602C6" w14:textId="77777777" w:rsidR="006F1A2D" w:rsidRPr="006F1A2D" w:rsidRDefault="006F1A2D" w:rsidP="005A61DA">
      <w:pPr>
        <w:spacing w:after="0"/>
        <w:rPr>
          <w:rFonts w:ascii="Cambria" w:hAnsi="Cambria" w:cs="Times New Roman"/>
          <w:b/>
        </w:rPr>
      </w:pPr>
    </w:p>
    <w:p w14:paraId="350A2A3B" w14:textId="77777777" w:rsidR="005A61DA" w:rsidRPr="00302A76" w:rsidRDefault="005A61DA" w:rsidP="005A61DA">
      <w:pPr>
        <w:spacing w:after="0"/>
        <w:rPr>
          <w:rFonts w:ascii="Cambria" w:hAnsi="Cambria" w:cs="Times New Roman"/>
        </w:rPr>
      </w:pPr>
    </w:p>
    <w:p w14:paraId="6202F991" w14:textId="0A1AD83E" w:rsidR="005A61DA" w:rsidRPr="00302A76" w:rsidRDefault="005A61DA" w:rsidP="005A61DA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0614FBA8" w14:textId="5D89678C" w:rsidR="00056CD6" w:rsidRPr="00302A76" w:rsidRDefault="005A61DA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softHyphen/>
      </w:r>
    </w:p>
    <w:sectPr w:rsidR="00056CD6" w:rsidRPr="00302A76" w:rsidSect="004B7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F596E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8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FC12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83"/>
    <w:rsid w:val="00002881"/>
    <w:rsid w:val="000345D3"/>
    <w:rsid w:val="000378A3"/>
    <w:rsid w:val="00056CD6"/>
    <w:rsid w:val="0006064A"/>
    <w:rsid w:val="000B5738"/>
    <w:rsid w:val="000D5FC1"/>
    <w:rsid w:val="00116863"/>
    <w:rsid w:val="001203BA"/>
    <w:rsid w:val="00147CDB"/>
    <w:rsid w:val="00250876"/>
    <w:rsid w:val="00262A46"/>
    <w:rsid w:val="002861B7"/>
    <w:rsid w:val="00297E07"/>
    <w:rsid w:val="002F5621"/>
    <w:rsid w:val="00302A76"/>
    <w:rsid w:val="00312AD1"/>
    <w:rsid w:val="00386F70"/>
    <w:rsid w:val="003B0FB7"/>
    <w:rsid w:val="00435A53"/>
    <w:rsid w:val="00447633"/>
    <w:rsid w:val="00481ED1"/>
    <w:rsid w:val="004A395D"/>
    <w:rsid w:val="004B7BF9"/>
    <w:rsid w:val="004D18BE"/>
    <w:rsid w:val="00536325"/>
    <w:rsid w:val="005402C4"/>
    <w:rsid w:val="00550F11"/>
    <w:rsid w:val="00551A3E"/>
    <w:rsid w:val="005A61DA"/>
    <w:rsid w:val="00642C61"/>
    <w:rsid w:val="006500F1"/>
    <w:rsid w:val="0065031C"/>
    <w:rsid w:val="00677E5C"/>
    <w:rsid w:val="006C512D"/>
    <w:rsid w:val="006D3249"/>
    <w:rsid w:val="006F1A2D"/>
    <w:rsid w:val="00741D27"/>
    <w:rsid w:val="00757E1B"/>
    <w:rsid w:val="00763172"/>
    <w:rsid w:val="00763DAE"/>
    <w:rsid w:val="007838A5"/>
    <w:rsid w:val="00785E09"/>
    <w:rsid w:val="007B0418"/>
    <w:rsid w:val="007C1A41"/>
    <w:rsid w:val="007D612A"/>
    <w:rsid w:val="008310D3"/>
    <w:rsid w:val="0083199E"/>
    <w:rsid w:val="008519C0"/>
    <w:rsid w:val="008922DB"/>
    <w:rsid w:val="008A1E26"/>
    <w:rsid w:val="00917414"/>
    <w:rsid w:val="00920FA9"/>
    <w:rsid w:val="00923037"/>
    <w:rsid w:val="00947F4D"/>
    <w:rsid w:val="0098253F"/>
    <w:rsid w:val="00A00C2E"/>
    <w:rsid w:val="00A304A4"/>
    <w:rsid w:val="00A31C09"/>
    <w:rsid w:val="00A464A3"/>
    <w:rsid w:val="00A624EC"/>
    <w:rsid w:val="00AA71ED"/>
    <w:rsid w:val="00AD7B94"/>
    <w:rsid w:val="00B36A17"/>
    <w:rsid w:val="00B36FEC"/>
    <w:rsid w:val="00BC02D8"/>
    <w:rsid w:val="00BE2765"/>
    <w:rsid w:val="00C17FC4"/>
    <w:rsid w:val="00C21A4A"/>
    <w:rsid w:val="00C334B9"/>
    <w:rsid w:val="00C96B08"/>
    <w:rsid w:val="00D15DEE"/>
    <w:rsid w:val="00D92515"/>
    <w:rsid w:val="00DB08C3"/>
    <w:rsid w:val="00DC186C"/>
    <w:rsid w:val="00E41908"/>
    <w:rsid w:val="00E435AD"/>
    <w:rsid w:val="00EB417E"/>
    <w:rsid w:val="00EE4468"/>
    <w:rsid w:val="00F06F42"/>
    <w:rsid w:val="00FA5183"/>
    <w:rsid w:val="00FD4EBD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5F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2079A-203A-4E8A-A7BF-0E8BF333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yongchen</dc:creator>
  <cp:lastModifiedBy>KKDL</cp:lastModifiedBy>
  <cp:revision>3</cp:revision>
  <dcterms:created xsi:type="dcterms:W3CDTF">2016-08-15T02:01:00Z</dcterms:created>
  <dcterms:modified xsi:type="dcterms:W3CDTF">2016-08-15T02:03:00Z</dcterms:modified>
</cp:coreProperties>
</file>